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AA6FF3" w14:textId="77777777" w:rsidR="00395660" w:rsidRPr="00536FBE" w:rsidRDefault="00395660" w:rsidP="00B26C7C">
      <w:pPr>
        <w:ind w:left="-284"/>
      </w:pPr>
      <w:bookmarkStart w:id="0" w:name="_Toc339962345"/>
      <w:bookmarkStart w:id="1" w:name="_Toc387997716"/>
      <w:bookmarkStart w:id="2" w:name="_Toc124152863"/>
      <w:r>
        <w:rPr>
          <w:noProof/>
        </w:rPr>
        <w:drawing>
          <wp:inline distT="0" distB="0" distL="0" distR="0" wp14:anchorId="49211DAC" wp14:editId="167C3384">
            <wp:extent cx="2414356" cy="866692"/>
            <wp:effectExtent l="0" t="0" r="0" b="0"/>
            <wp:docPr id="6" name="Image 5" descr="Une image contenant alimentation&#10;&#10;Description générée automatiquement" title="Sécurité sociale - l'Assurance Maladie : Agir ensemble, protéger chacu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pic:nvPicPr>
                  <pic:blipFill>
                    <a:blip r:embed="rId11">
                      <a:extLst>
                        <a:ext uri="{FF2B5EF4-FFF2-40B4-BE49-F238E27FC236}">
                          <a16:creationId xmlns:arto="http://schemas.microsoft.com/office/word/2006/arto" xmlns:a16="http://schemas.microsoft.com/office/drawing/2014/main" xmlns:a14="http://schemas.microsoft.com/office/drawing/2010/main" xmlns:w="http://schemas.openxmlformats.org/wordprocessingml/2006/main" xmlns:w10="urn:schemas-microsoft-com:office:word" xmlns:v="urn:schemas-microsoft-com:vml" xmlns:o="urn:schemas-microsoft-com:office:office" xmlns=""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id="{6C1F8D08-6EB0-422B-93A1-7AFDDC66FEBA}"/>
                        </a:ext>
                      </a:extLst>
                    </a:blip>
                    <a:srcRect l="6079" t="13944" r="62" b="12486"/>
                    <a:stretch>
                      <a:fillRect/>
                    </a:stretch>
                  </pic:blipFill>
                  <pic:spPr>
                    <a:xfrm>
                      <a:off x="0" y="0"/>
                      <a:ext cx="2414356" cy="866692"/>
                    </a:xfrm>
                    <a:prstGeom prst="rect">
                      <a:avLst/>
                    </a:prstGeom>
                  </pic:spPr>
                </pic:pic>
              </a:graphicData>
            </a:graphic>
          </wp:inline>
        </w:drawing>
      </w:r>
    </w:p>
    <w:p w14:paraId="7E958EB9" w14:textId="77777777" w:rsidR="00395660" w:rsidRPr="00DA336A" w:rsidRDefault="00395660" w:rsidP="00224D66">
      <w:pPr>
        <w:pStyle w:val="Pagedegarde1"/>
      </w:pPr>
      <w:r w:rsidRPr="00DA336A">
        <w:t>REGLEMENT DE LA CONSULTATION</w:t>
      </w:r>
    </w:p>
    <w:p w14:paraId="4A913A0E" w14:textId="77777777" w:rsidR="00395660" w:rsidRPr="00DA336A" w:rsidRDefault="00395660" w:rsidP="00B26C7C">
      <w:pPr>
        <w:pStyle w:val="Pagedegarde2"/>
      </w:pPr>
      <w:r w:rsidRPr="00DA336A">
        <w:t>(R.C.)</w:t>
      </w:r>
    </w:p>
    <w:p w14:paraId="406D05D3" w14:textId="77777777" w:rsidR="00395660" w:rsidRPr="00343A22" w:rsidRDefault="00395660" w:rsidP="00B26C7C">
      <w:pPr>
        <w:pStyle w:val="Pagedegarde3"/>
      </w:pPr>
      <w:r w:rsidRPr="00343A22">
        <w:t>Personne publique :</w:t>
      </w:r>
    </w:p>
    <w:p w14:paraId="31854838" w14:textId="77777777" w:rsidR="00395660" w:rsidRPr="00343A22" w:rsidRDefault="00395660" w:rsidP="00B26C7C">
      <w:pPr>
        <w:pStyle w:val="Pagedegarde3"/>
      </w:pPr>
      <w:r w:rsidRPr="00343A22">
        <w:t>CAISSE NATIONALE DE L'ASSURANCE MALADIE</w:t>
      </w:r>
    </w:p>
    <w:p w14:paraId="61305AA4" w14:textId="77777777" w:rsidR="00395660" w:rsidRPr="00343A22" w:rsidRDefault="00395660" w:rsidP="00B26C7C">
      <w:pPr>
        <w:pStyle w:val="Pagedegarde3"/>
      </w:pPr>
      <w:r w:rsidRPr="00343A22">
        <w:t>(</w:t>
      </w:r>
      <w:proofErr w:type="spellStart"/>
      <w:r w:rsidRPr="00343A22">
        <w:t>Cnam</w:t>
      </w:r>
      <w:proofErr w:type="spellEnd"/>
      <w:r w:rsidRPr="00343A22">
        <w:t>)</w:t>
      </w:r>
    </w:p>
    <w:p w14:paraId="17123EAA" w14:textId="77777777" w:rsidR="00395660" w:rsidRPr="00343A22" w:rsidRDefault="00395660" w:rsidP="00B26C7C">
      <w:pPr>
        <w:pStyle w:val="Pagedegarde3"/>
      </w:pPr>
      <w:r w:rsidRPr="00343A22">
        <w:t>50 avenue du Professeur André LEMIERRE</w:t>
      </w:r>
    </w:p>
    <w:p w14:paraId="31FAC79D" w14:textId="77777777" w:rsidR="00395660" w:rsidRPr="00343A22" w:rsidRDefault="00395660" w:rsidP="00B26C7C">
      <w:pPr>
        <w:pStyle w:val="Pagedegarde3"/>
      </w:pPr>
      <w:r w:rsidRPr="00343A22">
        <w:t>75986 PARIS CEDEX 20</w:t>
      </w:r>
    </w:p>
    <w:p w14:paraId="7CC8B34A" w14:textId="77777777" w:rsidR="00395660" w:rsidRPr="00343A22" w:rsidRDefault="00395660" w:rsidP="00B26C7C">
      <w:pPr>
        <w:pStyle w:val="Pagedegarde3"/>
      </w:pPr>
      <w:r w:rsidRPr="00343A22">
        <w:t>France</w:t>
      </w:r>
    </w:p>
    <w:p w14:paraId="3A93153F" w14:textId="77777777" w:rsidR="00395660" w:rsidRPr="00704C59" w:rsidRDefault="00395660" w:rsidP="00B26C7C"/>
    <w:p w14:paraId="37A2D300" w14:textId="0E617666" w:rsidR="00395660" w:rsidRDefault="00395660" w:rsidP="00B26C7C">
      <w:pPr>
        <w:pStyle w:val="Pagedegarde3"/>
      </w:pPr>
      <w:r w:rsidRPr="00B24052">
        <w:t>Objet de la consultation :</w:t>
      </w:r>
    </w:p>
    <w:p w14:paraId="4C07D848" w14:textId="6A9FD297" w:rsidR="00B24052" w:rsidRDefault="00F1432F" w:rsidP="00B26C7C">
      <w:pPr>
        <w:pStyle w:val="Pagedegarde3"/>
      </w:pPr>
      <w:r w:rsidRPr="00F1432F">
        <w:t>Accord-cadre de prestations de mise en œuvre, d’hébergement, d’exploitation, et de maintenance d’une Solution de Gestion de Campagnes Marketing</w:t>
      </w:r>
    </w:p>
    <w:p w14:paraId="2C5537A4" w14:textId="0EFA2F2A" w:rsidR="00B24052" w:rsidRPr="00861EC9" w:rsidRDefault="00B24052" w:rsidP="00B26C7C">
      <w:pPr>
        <w:pStyle w:val="Pagedegarde3"/>
      </w:pPr>
      <w:r w:rsidRPr="00861EC9">
        <w:t>Accord-cadre n°AC.202</w:t>
      </w:r>
      <w:r w:rsidR="00DC2F7B" w:rsidRPr="00861EC9">
        <w:t>5</w:t>
      </w:r>
      <w:r w:rsidRPr="00861EC9">
        <w:t>.</w:t>
      </w:r>
      <w:r w:rsidR="00861EC9" w:rsidRPr="00861EC9">
        <w:t>2048</w:t>
      </w:r>
    </w:p>
    <w:p w14:paraId="15ECF6AF" w14:textId="77777777" w:rsidR="00B26C7C" w:rsidRDefault="00B24052" w:rsidP="00B26C7C">
      <w:pPr>
        <w:pStyle w:val="Pagedegarde3"/>
      </w:pPr>
      <w:r>
        <w:t xml:space="preserve">Date limite de remise des offres : </w:t>
      </w:r>
    </w:p>
    <w:p w14:paraId="03147053" w14:textId="74519014" w:rsidR="00B24052" w:rsidRPr="00812244" w:rsidRDefault="00810F9D" w:rsidP="00B26C7C">
      <w:pPr>
        <w:pStyle w:val="Pagedegarde3"/>
      </w:pPr>
      <w:r w:rsidRPr="00812244">
        <w:t>30</w:t>
      </w:r>
      <w:r w:rsidR="00C81C2B" w:rsidRPr="00812244">
        <w:t>/09/2025 à 16</w:t>
      </w:r>
      <w:r w:rsidR="00DC2F7B" w:rsidRPr="00812244">
        <w:t>h00</w:t>
      </w:r>
    </w:p>
    <w:p w14:paraId="36BB8777" w14:textId="77777777" w:rsidR="002E1A16" w:rsidRPr="00B24052" w:rsidRDefault="002E1A16" w:rsidP="002E1A16">
      <w:pPr>
        <w:pStyle w:val="Pagedegarde3"/>
        <w:spacing w:before="0"/>
      </w:pPr>
    </w:p>
    <w:p w14:paraId="1525DCDD" w14:textId="77777777" w:rsidR="00B24052" w:rsidRPr="00B24052" w:rsidRDefault="00B24052" w:rsidP="00B26C7C">
      <w:pPr>
        <w:sectPr w:rsidR="00B24052" w:rsidRPr="00B24052" w:rsidSect="00B24052">
          <w:headerReference w:type="default" r:id="rId12"/>
          <w:pgSz w:w="11906" w:h="16838" w:code="9"/>
          <w:pgMar w:top="1417" w:right="1417" w:bottom="1417" w:left="1417" w:header="720" w:footer="1134" w:gutter="0"/>
          <w:pgNumType w:start="1"/>
          <w:cols w:space="720"/>
          <w:titlePg/>
          <w:docGrid w:linePitch="299"/>
        </w:sectPr>
      </w:pPr>
    </w:p>
    <w:sdt>
      <w:sdtPr>
        <w:rPr>
          <w:rFonts w:ascii="Calibri" w:eastAsia="Calibri" w:hAnsi="Calibri" w:cs="Times New Roman"/>
          <w:b/>
          <w:i w:val="0"/>
          <w:sz w:val="28"/>
          <w:szCs w:val="28"/>
        </w:rPr>
        <w:id w:val="-1556921211"/>
        <w:docPartObj>
          <w:docPartGallery w:val="Table of Contents"/>
          <w:docPartUnique/>
        </w:docPartObj>
      </w:sdtPr>
      <w:sdtEndPr>
        <w:rPr>
          <w:bCs/>
          <w:sz w:val="22"/>
          <w:szCs w:val="24"/>
        </w:rPr>
      </w:sdtEndPr>
      <w:sdtContent>
        <w:p w14:paraId="0C4E61D6" w14:textId="20E6CED9" w:rsidR="00BB7B31" w:rsidRPr="00BB7B31" w:rsidRDefault="00BB7B31" w:rsidP="00BB7B31">
          <w:pPr>
            <w:pStyle w:val="En-ttedetabledesmatires"/>
            <w:pBdr>
              <w:top w:val="single" w:sz="4" w:space="1" w:color="auto"/>
              <w:left w:val="single" w:sz="4" w:space="4" w:color="auto"/>
              <w:right w:val="single" w:sz="4" w:space="4" w:color="auto"/>
            </w:pBdr>
            <w:spacing w:before="240" w:after="720"/>
            <w:jc w:val="center"/>
            <w:rPr>
              <w:b/>
              <w:i w:val="0"/>
              <w:sz w:val="28"/>
              <w:szCs w:val="28"/>
            </w:rPr>
          </w:pPr>
          <w:r w:rsidRPr="00BB7B31">
            <w:rPr>
              <w:b/>
              <w:i w:val="0"/>
              <w:sz w:val="28"/>
              <w:szCs w:val="28"/>
            </w:rPr>
            <w:t>Table des matières</w:t>
          </w:r>
        </w:p>
        <w:p w14:paraId="0328B148" w14:textId="03D5CBBB" w:rsidR="006D79E9" w:rsidRDefault="00BB7B31" w:rsidP="006D79E9">
          <w:pPr>
            <w:pStyle w:val="TM1"/>
            <w:tabs>
              <w:tab w:val="left" w:pos="1100"/>
              <w:tab w:val="right" w:leader="dot" w:pos="9062"/>
            </w:tabs>
            <w:spacing w:before="0" w:after="0"/>
            <w:rPr>
              <w:rFonts w:eastAsiaTheme="minorEastAsia" w:cstheme="minorBidi"/>
              <w:b w:val="0"/>
              <w:bCs w:val="0"/>
              <w:caps w:val="0"/>
              <w:noProof/>
              <w:sz w:val="22"/>
              <w:szCs w:val="22"/>
            </w:rPr>
          </w:pPr>
          <w:r>
            <w:fldChar w:fldCharType="begin"/>
          </w:r>
          <w:r>
            <w:instrText xml:space="preserve"> TOC \o "1-3" \h \z \u </w:instrText>
          </w:r>
          <w:r>
            <w:fldChar w:fldCharType="separate"/>
          </w:r>
          <w:hyperlink w:anchor="_Toc154056328" w:history="1">
            <w:r w:rsidR="006D79E9" w:rsidRPr="0054603D">
              <w:rPr>
                <w:rStyle w:val="Lienhypertexte"/>
                <w:noProof/>
              </w:rPr>
              <w:t>ARTICLE 1</w:t>
            </w:r>
            <w:r w:rsidR="006D79E9">
              <w:rPr>
                <w:rFonts w:eastAsiaTheme="minorEastAsia" w:cstheme="minorBidi"/>
                <w:b w:val="0"/>
                <w:bCs w:val="0"/>
                <w:caps w:val="0"/>
                <w:noProof/>
                <w:sz w:val="22"/>
                <w:szCs w:val="22"/>
              </w:rPr>
              <w:tab/>
            </w:r>
            <w:r w:rsidR="006D79E9" w:rsidRPr="0054603D">
              <w:rPr>
                <w:rStyle w:val="Lienhypertexte"/>
                <w:noProof/>
              </w:rPr>
              <w:t>OBJET DE LA CONSULTATION</w:t>
            </w:r>
            <w:r w:rsidR="006D79E9">
              <w:rPr>
                <w:noProof/>
                <w:webHidden/>
              </w:rPr>
              <w:tab/>
            </w:r>
            <w:r w:rsidR="006D79E9">
              <w:rPr>
                <w:noProof/>
                <w:webHidden/>
              </w:rPr>
              <w:fldChar w:fldCharType="begin"/>
            </w:r>
            <w:r w:rsidR="006D79E9">
              <w:rPr>
                <w:noProof/>
                <w:webHidden/>
              </w:rPr>
              <w:instrText xml:space="preserve"> PAGEREF _Toc154056328 \h </w:instrText>
            </w:r>
            <w:r w:rsidR="006D79E9">
              <w:rPr>
                <w:noProof/>
                <w:webHidden/>
              </w:rPr>
            </w:r>
            <w:r w:rsidR="006D79E9">
              <w:rPr>
                <w:noProof/>
                <w:webHidden/>
              </w:rPr>
              <w:fldChar w:fldCharType="separate"/>
            </w:r>
            <w:r w:rsidR="002B195A">
              <w:rPr>
                <w:noProof/>
                <w:webHidden/>
              </w:rPr>
              <w:t>3</w:t>
            </w:r>
            <w:r w:rsidR="006D79E9">
              <w:rPr>
                <w:noProof/>
                <w:webHidden/>
              </w:rPr>
              <w:fldChar w:fldCharType="end"/>
            </w:r>
          </w:hyperlink>
        </w:p>
        <w:p w14:paraId="4B25C5C3" w14:textId="0CA0659E" w:rsidR="006D79E9" w:rsidRDefault="005A1BFE" w:rsidP="006D79E9">
          <w:pPr>
            <w:pStyle w:val="TM1"/>
            <w:tabs>
              <w:tab w:val="left" w:pos="1100"/>
              <w:tab w:val="right" w:leader="dot" w:pos="9062"/>
            </w:tabs>
            <w:spacing w:before="0" w:after="0"/>
            <w:rPr>
              <w:rFonts w:eastAsiaTheme="minorEastAsia" w:cstheme="minorBidi"/>
              <w:b w:val="0"/>
              <w:bCs w:val="0"/>
              <w:caps w:val="0"/>
              <w:noProof/>
              <w:sz w:val="22"/>
              <w:szCs w:val="22"/>
            </w:rPr>
          </w:pPr>
          <w:hyperlink w:anchor="_Toc154056329" w:history="1">
            <w:r w:rsidR="006D79E9" w:rsidRPr="0054603D">
              <w:rPr>
                <w:rStyle w:val="Lienhypertexte"/>
                <w:noProof/>
              </w:rPr>
              <w:t>ARTICLE 2</w:t>
            </w:r>
            <w:r w:rsidR="006D79E9">
              <w:rPr>
                <w:rFonts w:eastAsiaTheme="minorEastAsia" w:cstheme="minorBidi"/>
                <w:b w:val="0"/>
                <w:bCs w:val="0"/>
                <w:caps w:val="0"/>
                <w:noProof/>
                <w:sz w:val="22"/>
                <w:szCs w:val="22"/>
              </w:rPr>
              <w:tab/>
            </w:r>
            <w:r w:rsidR="006D79E9" w:rsidRPr="0054603D">
              <w:rPr>
                <w:rStyle w:val="Lienhypertexte"/>
                <w:noProof/>
              </w:rPr>
              <w:t>ETENDUE ET CONDITIONS DE LA CONSULTATION</w:t>
            </w:r>
            <w:r w:rsidR="006D79E9">
              <w:rPr>
                <w:noProof/>
                <w:webHidden/>
              </w:rPr>
              <w:tab/>
            </w:r>
            <w:r w:rsidR="006D79E9">
              <w:rPr>
                <w:noProof/>
                <w:webHidden/>
              </w:rPr>
              <w:fldChar w:fldCharType="begin"/>
            </w:r>
            <w:r w:rsidR="006D79E9">
              <w:rPr>
                <w:noProof/>
                <w:webHidden/>
              </w:rPr>
              <w:instrText xml:space="preserve"> PAGEREF _Toc154056329 \h </w:instrText>
            </w:r>
            <w:r w:rsidR="006D79E9">
              <w:rPr>
                <w:noProof/>
                <w:webHidden/>
              </w:rPr>
            </w:r>
            <w:r w:rsidR="006D79E9">
              <w:rPr>
                <w:noProof/>
                <w:webHidden/>
              </w:rPr>
              <w:fldChar w:fldCharType="separate"/>
            </w:r>
            <w:r w:rsidR="002B195A">
              <w:rPr>
                <w:noProof/>
                <w:webHidden/>
              </w:rPr>
              <w:t>3</w:t>
            </w:r>
            <w:r w:rsidR="006D79E9">
              <w:rPr>
                <w:noProof/>
                <w:webHidden/>
              </w:rPr>
              <w:fldChar w:fldCharType="end"/>
            </w:r>
          </w:hyperlink>
        </w:p>
        <w:p w14:paraId="0320A2F0" w14:textId="4D94C731" w:rsidR="006D79E9" w:rsidRDefault="005A1BFE" w:rsidP="006D79E9">
          <w:pPr>
            <w:pStyle w:val="TM2"/>
            <w:tabs>
              <w:tab w:val="left" w:pos="880"/>
              <w:tab w:val="right" w:leader="dot" w:pos="9062"/>
            </w:tabs>
            <w:spacing w:before="0"/>
            <w:rPr>
              <w:rFonts w:eastAsiaTheme="minorEastAsia" w:cstheme="minorBidi"/>
              <w:smallCaps w:val="0"/>
              <w:noProof/>
              <w:sz w:val="22"/>
              <w:szCs w:val="22"/>
            </w:rPr>
          </w:pPr>
          <w:hyperlink w:anchor="_Toc154056330" w:history="1">
            <w:r w:rsidR="006D79E9" w:rsidRPr="0054603D">
              <w:rPr>
                <w:rStyle w:val="Lienhypertexte"/>
                <w:noProof/>
              </w:rPr>
              <w:t>2.1</w:t>
            </w:r>
            <w:r w:rsidR="006D79E9">
              <w:rPr>
                <w:rFonts w:eastAsiaTheme="minorEastAsia" w:cstheme="minorBidi"/>
                <w:smallCaps w:val="0"/>
                <w:noProof/>
                <w:sz w:val="22"/>
                <w:szCs w:val="22"/>
              </w:rPr>
              <w:tab/>
            </w:r>
            <w:r w:rsidR="006D79E9" w:rsidRPr="0054603D">
              <w:rPr>
                <w:rStyle w:val="Lienhypertexte"/>
                <w:noProof/>
              </w:rPr>
              <w:t>Mode de consultation</w:t>
            </w:r>
            <w:r w:rsidR="006D79E9">
              <w:rPr>
                <w:noProof/>
                <w:webHidden/>
              </w:rPr>
              <w:tab/>
            </w:r>
            <w:r w:rsidR="006D79E9">
              <w:rPr>
                <w:noProof/>
                <w:webHidden/>
              </w:rPr>
              <w:fldChar w:fldCharType="begin"/>
            </w:r>
            <w:r w:rsidR="006D79E9">
              <w:rPr>
                <w:noProof/>
                <w:webHidden/>
              </w:rPr>
              <w:instrText xml:space="preserve"> PAGEREF _Toc154056330 \h </w:instrText>
            </w:r>
            <w:r w:rsidR="006D79E9">
              <w:rPr>
                <w:noProof/>
                <w:webHidden/>
              </w:rPr>
            </w:r>
            <w:r w:rsidR="006D79E9">
              <w:rPr>
                <w:noProof/>
                <w:webHidden/>
              </w:rPr>
              <w:fldChar w:fldCharType="separate"/>
            </w:r>
            <w:r w:rsidR="002B195A">
              <w:rPr>
                <w:noProof/>
                <w:webHidden/>
              </w:rPr>
              <w:t>3</w:t>
            </w:r>
            <w:r w:rsidR="006D79E9">
              <w:rPr>
                <w:noProof/>
                <w:webHidden/>
              </w:rPr>
              <w:fldChar w:fldCharType="end"/>
            </w:r>
          </w:hyperlink>
        </w:p>
        <w:p w14:paraId="1617742F" w14:textId="055E3846" w:rsidR="006D79E9" w:rsidRDefault="005A1BFE" w:rsidP="006D79E9">
          <w:pPr>
            <w:pStyle w:val="TM2"/>
            <w:tabs>
              <w:tab w:val="left" w:pos="880"/>
              <w:tab w:val="right" w:leader="dot" w:pos="9062"/>
            </w:tabs>
            <w:spacing w:before="0"/>
            <w:rPr>
              <w:rFonts w:eastAsiaTheme="minorEastAsia" w:cstheme="minorBidi"/>
              <w:smallCaps w:val="0"/>
              <w:noProof/>
              <w:sz w:val="22"/>
              <w:szCs w:val="22"/>
            </w:rPr>
          </w:pPr>
          <w:hyperlink w:anchor="_Toc154056331" w:history="1">
            <w:r w:rsidR="006D79E9" w:rsidRPr="0054603D">
              <w:rPr>
                <w:rStyle w:val="Lienhypertexte"/>
                <w:noProof/>
              </w:rPr>
              <w:t>2.2</w:t>
            </w:r>
            <w:r w:rsidR="006D79E9">
              <w:rPr>
                <w:rFonts w:eastAsiaTheme="minorEastAsia" w:cstheme="minorBidi"/>
                <w:smallCaps w:val="0"/>
                <w:noProof/>
                <w:sz w:val="22"/>
                <w:szCs w:val="22"/>
              </w:rPr>
              <w:tab/>
            </w:r>
            <w:r w:rsidR="006D79E9" w:rsidRPr="0054603D">
              <w:rPr>
                <w:rStyle w:val="Lienhypertexte"/>
                <w:noProof/>
              </w:rPr>
              <w:t>Forme de l’accord-cadre</w:t>
            </w:r>
            <w:r w:rsidR="006D79E9">
              <w:rPr>
                <w:noProof/>
                <w:webHidden/>
              </w:rPr>
              <w:tab/>
            </w:r>
            <w:bookmarkStart w:id="3" w:name="_GoBack"/>
            <w:bookmarkEnd w:id="3"/>
            <w:r w:rsidR="006D79E9">
              <w:rPr>
                <w:noProof/>
                <w:webHidden/>
              </w:rPr>
              <w:fldChar w:fldCharType="begin"/>
            </w:r>
            <w:r w:rsidR="006D79E9">
              <w:rPr>
                <w:noProof/>
                <w:webHidden/>
              </w:rPr>
              <w:instrText xml:space="preserve"> PAGEREF _Toc154056331 \h </w:instrText>
            </w:r>
            <w:r w:rsidR="006D79E9">
              <w:rPr>
                <w:noProof/>
                <w:webHidden/>
              </w:rPr>
            </w:r>
            <w:r w:rsidR="006D79E9">
              <w:rPr>
                <w:noProof/>
                <w:webHidden/>
              </w:rPr>
              <w:fldChar w:fldCharType="separate"/>
            </w:r>
            <w:r w:rsidR="002B195A">
              <w:rPr>
                <w:noProof/>
                <w:webHidden/>
              </w:rPr>
              <w:t>3</w:t>
            </w:r>
            <w:r w:rsidR="006D79E9">
              <w:rPr>
                <w:noProof/>
                <w:webHidden/>
              </w:rPr>
              <w:fldChar w:fldCharType="end"/>
            </w:r>
          </w:hyperlink>
        </w:p>
        <w:p w14:paraId="1CD0DBE3" w14:textId="6ED8B152" w:rsidR="006D79E9" w:rsidRDefault="005A1BFE" w:rsidP="006D79E9">
          <w:pPr>
            <w:pStyle w:val="TM2"/>
            <w:tabs>
              <w:tab w:val="left" w:pos="880"/>
              <w:tab w:val="right" w:leader="dot" w:pos="9062"/>
            </w:tabs>
            <w:spacing w:before="0"/>
            <w:rPr>
              <w:rFonts w:eastAsiaTheme="minorEastAsia" w:cstheme="minorBidi"/>
              <w:smallCaps w:val="0"/>
              <w:noProof/>
              <w:sz w:val="22"/>
              <w:szCs w:val="22"/>
            </w:rPr>
          </w:pPr>
          <w:hyperlink w:anchor="_Toc154056332" w:history="1">
            <w:r w:rsidR="006D79E9" w:rsidRPr="0054603D">
              <w:rPr>
                <w:rStyle w:val="Lienhypertexte"/>
                <w:noProof/>
              </w:rPr>
              <w:t>2.3</w:t>
            </w:r>
            <w:r w:rsidR="006D79E9">
              <w:rPr>
                <w:rFonts w:eastAsiaTheme="minorEastAsia" w:cstheme="minorBidi"/>
                <w:smallCaps w:val="0"/>
                <w:noProof/>
                <w:sz w:val="22"/>
                <w:szCs w:val="22"/>
              </w:rPr>
              <w:tab/>
            </w:r>
            <w:r w:rsidR="006D79E9" w:rsidRPr="0054603D">
              <w:rPr>
                <w:rStyle w:val="Lienhypertexte"/>
                <w:noProof/>
              </w:rPr>
              <w:t>Décomposition en lots</w:t>
            </w:r>
            <w:r w:rsidR="006D79E9">
              <w:rPr>
                <w:noProof/>
                <w:webHidden/>
              </w:rPr>
              <w:tab/>
            </w:r>
            <w:r w:rsidR="006D79E9">
              <w:rPr>
                <w:noProof/>
                <w:webHidden/>
              </w:rPr>
              <w:fldChar w:fldCharType="begin"/>
            </w:r>
            <w:r w:rsidR="006D79E9">
              <w:rPr>
                <w:noProof/>
                <w:webHidden/>
              </w:rPr>
              <w:instrText xml:space="preserve"> PAGEREF _Toc154056332 \h </w:instrText>
            </w:r>
            <w:r w:rsidR="006D79E9">
              <w:rPr>
                <w:noProof/>
                <w:webHidden/>
              </w:rPr>
            </w:r>
            <w:r w:rsidR="006D79E9">
              <w:rPr>
                <w:noProof/>
                <w:webHidden/>
              </w:rPr>
              <w:fldChar w:fldCharType="separate"/>
            </w:r>
            <w:r w:rsidR="002B195A">
              <w:rPr>
                <w:noProof/>
                <w:webHidden/>
              </w:rPr>
              <w:t>3</w:t>
            </w:r>
            <w:r w:rsidR="006D79E9">
              <w:rPr>
                <w:noProof/>
                <w:webHidden/>
              </w:rPr>
              <w:fldChar w:fldCharType="end"/>
            </w:r>
          </w:hyperlink>
        </w:p>
        <w:p w14:paraId="13904F69" w14:textId="27A00299" w:rsidR="006D79E9" w:rsidRDefault="005A1BFE" w:rsidP="006D79E9">
          <w:pPr>
            <w:pStyle w:val="TM2"/>
            <w:tabs>
              <w:tab w:val="left" w:pos="880"/>
              <w:tab w:val="right" w:leader="dot" w:pos="9062"/>
            </w:tabs>
            <w:spacing w:before="0"/>
            <w:rPr>
              <w:rFonts w:eastAsiaTheme="minorEastAsia" w:cstheme="minorBidi"/>
              <w:smallCaps w:val="0"/>
              <w:noProof/>
              <w:sz w:val="22"/>
              <w:szCs w:val="22"/>
            </w:rPr>
          </w:pPr>
          <w:hyperlink w:anchor="_Toc154056333" w:history="1">
            <w:r w:rsidR="006D79E9" w:rsidRPr="0054603D">
              <w:rPr>
                <w:rStyle w:val="Lienhypertexte"/>
                <w:noProof/>
              </w:rPr>
              <w:t>2.4</w:t>
            </w:r>
            <w:r w:rsidR="006D79E9">
              <w:rPr>
                <w:rFonts w:eastAsiaTheme="minorEastAsia" w:cstheme="minorBidi"/>
                <w:smallCaps w:val="0"/>
                <w:noProof/>
                <w:sz w:val="22"/>
                <w:szCs w:val="22"/>
              </w:rPr>
              <w:tab/>
            </w:r>
            <w:r w:rsidR="006D79E9" w:rsidRPr="0054603D">
              <w:rPr>
                <w:rStyle w:val="Lienhypertexte"/>
                <w:noProof/>
              </w:rPr>
              <w:t>Montant de l’accord-cadre</w:t>
            </w:r>
            <w:r w:rsidR="006D79E9">
              <w:rPr>
                <w:noProof/>
                <w:webHidden/>
              </w:rPr>
              <w:tab/>
            </w:r>
            <w:r w:rsidR="006D79E9">
              <w:rPr>
                <w:noProof/>
                <w:webHidden/>
              </w:rPr>
              <w:fldChar w:fldCharType="begin"/>
            </w:r>
            <w:r w:rsidR="006D79E9">
              <w:rPr>
                <w:noProof/>
                <w:webHidden/>
              </w:rPr>
              <w:instrText xml:space="preserve"> PAGEREF _Toc154056333 \h </w:instrText>
            </w:r>
            <w:r w:rsidR="006D79E9">
              <w:rPr>
                <w:noProof/>
                <w:webHidden/>
              </w:rPr>
            </w:r>
            <w:r w:rsidR="006D79E9">
              <w:rPr>
                <w:noProof/>
                <w:webHidden/>
              </w:rPr>
              <w:fldChar w:fldCharType="separate"/>
            </w:r>
            <w:r w:rsidR="002B195A">
              <w:rPr>
                <w:noProof/>
                <w:webHidden/>
              </w:rPr>
              <w:t>4</w:t>
            </w:r>
            <w:r w:rsidR="006D79E9">
              <w:rPr>
                <w:noProof/>
                <w:webHidden/>
              </w:rPr>
              <w:fldChar w:fldCharType="end"/>
            </w:r>
          </w:hyperlink>
        </w:p>
        <w:p w14:paraId="22432E9C" w14:textId="725CB5D2" w:rsidR="006D79E9" w:rsidRDefault="005A1BFE" w:rsidP="006D79E9">
          <w:pPr>
            <w:pStyle w:val="TM2"/>
            <w:tabs>
              <w:tab w:val="left" w:pos="880"/>
              <w:tab w:val="right" w:leader="dot" w:pos="9062"/>
            </w:tabs>
            <w:spacing w:before="0"/>
            <w:rPr>
              <w:rFonts w:eastAsiaTheme="minorEastAsia" w:cstheme="minorBidi"/>
              <w:smallCaps w:val="0"/>
              <w:noProof/>
              <w:sz w:val="22"/>
              <w:szCs w:val="22"/>
            </w:rPr>
          </w:pPr>
          <w:hyperlink w:anchor="_Toc154056334" w:history="1">
            <w:r w:rsidR="006D79E9" w:rsidRPr="0054603D">
              <w:rPr>
                <w:rStyle w:val="Lienhypertexte"/>
                <w:noProof/>
              </w:rPr>
              <w:t>2.5</w:t>
            </w:r>
            <w:r w:rsidR="006D79E9">
              <w:rPr>
                <w:rFonts w:eastAsiaTheme="minorEastAsia" w:cstheme="minorBidi"/>
                <w:smallCaps w:val="0"/>
                <w:noProof/>
                <w:sz w:val="22"/>
                <w:szCs w:val="22"/>
              </w:rPr>
              <w:tab/>
            </w:r>
            <w:r w:rsidR="006D79E9" w:rsidRPr="0054603D">
              <w:rPr>
                <w:rStyle w:val="Lienhypertexte"/>
                <w:noProof/>
              </w:rPr>
              <w:t>Nomenclature communautaire</w:t>
            </w:r>
            <w:r w:rsidR="006D79E9">
              <w:rPr>
                <w:noProof/>
                <w:webHidden/>
              </w:rPr>
              <w:tab/>
            </w:r>
            <w:r w:rsidR="006D79E9">
              <w:rPr>
                <w:noProof/>
                <w:webHidden/>
              </w:rPr>
              <w:fldChar w:fldCharType="begin"/>
            </w:r>
            <w:r w:rsidR="006D79E9">
              <w:rPr>
                <w:noProof/>
                <w:webHidden/>
              </w:rPr>
              <w:instrText xml:space="preserve"> PAGEREF _Toc154056334 \h </w:instrText>
            </w:r>
            <w:r w:rsidR="006D79E9">
              <w:rPr>
                <w:noProof/>
                <w:webHidden/>
              </w:rPr>
            </w:r>
            <w:r w:rsidR="006D79E9">
              <w:rPr>
                <w:noProof/>
                <w:webHidden/>
              </w:rPr>
              <w:fldChar w:fldCharType="separate"/>
            </w:r>
            <w:r w:rsidR="002B195A">
              <w:rPr>
                <w:noProof/>
                <w:webHidden/>
              </w:rPr>
              <w:t>4</w:t>
            </w:r>
            <w:r w:rsidR="006D79E9">
              <w:rPr>
                <w:noProof/>
                <w:webHidden/>
              </w:rPr>
              <w:fldChar w:fldCharType="end"/>
            </w:r>
          </w:hyperlink>
        </w:p>
        <w:p w14:paraId="065FEABF" w14:textId="4E93199E" w:rsidR="006D79E9" w:rsidRDefault="005A1BFE" w:rsidP="006D79E9">
          <w:pPr>
            <w:pStyle w:val="TM2"/>
            <w:tabs>
              <w:tab w:val="left" w:pos="880"/>
              <w:tab w:val="right" w:leader="dot" w:pos="9062"/>
            </w:tabs>
            <w:spacing w:before="0"/>
            <w:rPr>
              <w:rFonts w:eastAsiaTheme="minorEastAsia" w:cstheme="minorBidi"/>
              <w:smallCaps w:val="0"/>
              <w:noProof/>
              <w:sz w:val="22"/>
              <w:szCs w:val="22"/>
            </w:rPr>
          </w:pPr>
          <w:hyperlink w:anchor="_Toc154056335" w:history="1">
            <w:r w:rsidR="006D79E9" w:rsidRPr="0054603D">
              <w:rPr>
                <w:rStyle w:val="Lienhypertexte"/>
                <w:noProof/>
              </w:rPr>
              <w:t>2.6</w:t>
            </w:r>
            <w:r w:rsidR="006D79E9">
              <w:rPr>
                <w:rFonts w:eastAsiaTheme="minorEastAsia" w:cstheme="minorBidi"/>
                <w:smallCaps w:val="0"/>
                <w:noProof/>
                <w:sz w:val="22"/>
                <w:szCs w:val="22"/>
              </w:rPr>
              <w:tab/>
            </w:r>
            <w:r w:rsidR="006D79E9" w:rsidRPr="0054603D">
              <w:rPr>
                <w:rStyle w:val="Lienhypertexte"/>
                <w:noProof/>
              </w:rPr>
              <w:t>Délai de validité des offres</w:t>
            </w:r>
            <w:r w:rsidR="006D79E9">
              <w:rPr>
                <w:noProof/>
                <w:webHidden/>
              </w:rPr>
              <w:tab/>
            </w:r>
            <w:r w:rsidR="006D79E9">
              <w:rPr>
                <w:noProof/>
                <w:webHidden/>
              </w:rPr>
              <w:fldChar w:fldCharType="begin"/>
            </w:r>
            <w:r w:rsidR="006D79E9">
              <w:rPr>
                <w:noProof/>
                <w:webHidden/>
              </w:rPr>
              <w:instrText xml:space="preserve"> PAGEREF _Toc154056335 \h </w:instrText>
            </w:r>
            <w:r w:rsidR="006D79E9">
              <w:rPr>
                <w:noProof/>
                <w:webHidden/>
              </w:rPr>
            </w:r>
            <w:r w:rsidR="006D79E9">
              <w:rPr>
                <w:noProof/>
                <w:webHidden/>
              </w:rPr>
              <w:fldChar w:fldCharType="separate"/>
            </w:r>
            <w:r w:rsidR="002B195A">
              <w:rPr>
                <w:noProof/>
                <w:webHidden/>
              </w:rPr>
              <w:t>4</w:t>
            </w:r>
            <w:r w:rsidR="006D79E9">
              <w:rPr>
                <w:noProof/>
                <w:webHidden/>
              </w:rPr>
              <w:fldChar w:fldCharType="end"/>
            </w:r>
          </w:hyperlink>
        </w:p>
        <w:p w14:paraId="28BD4D39" w14:textId="506948CB" w:rsidR="006D79E9" w:rsidRDefault="005A1BFE" w:rsidP="006D79E9">
          <w:pPr>
            <w:pStyle w:val="TM2"/>
            <w:tabs>
              <w:tab w:val="left" w:pos="880"/>
              <w:tab w:val="right" w:leader="dot" w:pos="9062"/>
            </w:tabs>
            <w:spacing w:before="0"/>
            <w:rPr>
              <w:rFonts w:eastAsiaTheme="minorEastAsia" w:cstheme="minorBidi"/>
              <w:smallCaps w:val="0"/>
              <w:noProof/>
              <w:sz w:val="22"/>
              <w:szCs w:val="22"/>
            </w:rPr>
          </w:pPr>
          <w:hyperlink w:anchor="_Toc154056336" w:history="1">
            <w:r w:rsidR="006D79E9" w:rsidRPr="0054603D">
              <w:rPr>
                <w:rStyle w:val="Lienhypertexte"/>
                <w:noProof/>
              </w:rPr>
              <w:t>2.7</w:t>
            </w:r>
            <w:r w:rsidR="006D79E9">
              <w:rPr>
                <w:rFonts w:eastAsiaTheme="minorEastAsia" w:cstheme="minorBidi"/>
                <w:smallCaps w:val="0"/>
                <w:noProof/>
                <w:sz w:val="22"/>
                <w:szCs w:val="22"/>
              </w:rPr>
              <w:tab/>
            </w:r>
            <w:r w:rsidR="006D79E9" w:rsidRPr="0054603D">
              <w:rPr>
                <w:rStyle w:val="Lienhypertexte"/>
                <w:noProof/>
              </w:rPr>
              <w:t>Durée de l’accord-cadre</w:t>
            </w:r>
            <w:r w:rsidR="006D79E9">
              <w:rPr>
                <w:noProof/>
                <w:webHidden/>
              </w:rPr>
              <w:tab/>
            </w:r>
            <w:r w:rsidR="006D79E9">
              <w:rPr>
                <w:noProof/>
                <w:webHidden/>
              </w:rPr>
              <w:fldChar w:fldCharType="begin"/>
            </w:r>
            <w:r w:rsidR="006D79E9">
              <w:rPr>
                <w:noProof/>
                <w:webHidden/>
              </w:rPr>
              <w:instrText xml:space="preserve"> PAGEREF _Toc154056336 \h </w:instrText>
            </w:r>
            <w:r w:rsidR="006D79E9">
              <w:rPr>
                <w:noProof/>
                <w:webHidden/>
              </w:rPr>
            </w:r>
            <w:r w:rsidR="006D79E9">
              <w:rPr>
                <w:noProof/>
                <w:webHidden/>
              </w:rPr>
              <w:fldChar w:fldCharType="separate"/>
            </w:r>
            <w:r w:rsidR="002B195A">
              <w:rPr>
                <w:noProof/>
                <w:webHidden/>
              </w:rPr>
              <w:t>4</w:t>
            </w:r>
            <w:r w:rsidR="006D79E9">
              <w:rPr>
                <w:noProof/>
                <w:webHidden/>
              </w:rPr>
              <w:fldChar w:fldCharType="end"/>
            </w:r>
          </w:hyperlink>
        </w:p>
        <w:p w14:paraId="01484127" w14:textId="321FEBD5" w:rsidR="006D79E9" w:rsidRDefault="005A1BFE" w:rsidP="006D79E9">
          <w:pPr>
            <w:pStyle w:val="TM2"/>
            <w:tabs>
              <w:tab w:val="left" w:pos="880"/>
              <w:tab w:val="right" w:leader="dot" w:pos="9062"/>
            </w:tabs>
            <w:spacing w:before="0"/>
            <w:rPr>
              <w:rFonts w:eastAsiaTheme="minorEastAsia" w:cstheme="minorBidi"/>
              <w:smallCaps w:val="0"/>
              <w:noProof/>
              <w:sz w:val="22"/>
              <w:szCs w:val="22"/>
            </w:rPr>
          </w:pPr>
          <w:hyperlink w:anchor="_Toc154056337" w:history="1">
            <w:r w:rsidR="006D79E9" w:rsidRPr="0054603D">
              <w:rPr>
                <w:rStyle w:val="Lienhypertexte"/>
                <w:noProof/>
              </w:rPr>
              <w:t>2.8</w:t>
            </w:r>
            <w:r w:rsidR="006D79E9">
              <w:rPr>
                <w:rFonts w:eastAsiaTheme="minorEastAsia" w:cstheme="minorBidi"/>
                <w:smallCaps w:val="0"/>
                <w:noProof/>
                <w:sz w:val="22"/>
                <w:szCs w:val="22"/>
              </w:rPr>
              <w:tab/>
            </w:r>
            <w:r w:rsidR="006D79E9" w:rsidRPr="0054603D">
              <w:rPr>
                <w:rStyle w:val="Lienhypertexte"/>
                <w:noProof/>
              </w:rPr>
              <w:t>Lieu d’exécution des prestations</w:t>
            </w:r>
            <w:r w:rsidR="006D79E9">
              <w:rPr>
                <w:noProof/>
                <w:webHidden/>
              </w:rPr>
              <w:tab/>
            </w:r>
            <w:r w:rsidR="006D79E9">
              <w:rPr>
                <w:noProof/>
                <w:webHidden/>
              </w:rPr>
              <w:fldChar w:fldCharType="begin"/>
            </w:r>
            <w:r w:rsidR="006D79E9">
              <w:rPr>
                <w:noProof/>
                <w:webHidden/>
              </w:rPr>
              <w:instrText xml:space="preserve"> PAGEREF _Toc154056337 \h </w:instrText>
            </w:r>
            <w:r w:rsidR="006D79E9">
              <w:rPr>
                <w:noProof/>
                <w:webHidden/>
              </w:rPr>
            </w:r>
            <w:r w:rsidR="006D79E9">
              <w:rPr>
                <w:noProof/>
                <w:webHidden/>
              </w:rPr>
              <w:fldChar w:fldCharType="separate"/>
            </w:r>
            <w:r w:rsidR="002B195A">
              <w:rPr>
                <w:noProof/>
                <w:webHidden/>
              </w:rPr>
              <w:t>4</w:t>
            </w:r>
            <w:r w:rsidR="006D79E9">
              <w:rPr>
                <w:noProof/>
                <w:webHidden/>
              </w:rPr>
              <w:fldChar w:fldCharType="end"/>
            </w:r>
          </w:hyperlink>
        </w:p>
        <w:p w14:paraId="4BF8268C" w14:textId="236E0810" w:rsidR="006D79E9" w:rsidRDefault="005A1BFE" w:rsidP="006D79E9">
          <w:pPr>
            <w:pStyle w:val="TM2"/>
            <w:tabs>
              <w:tab w:val="left" w:pos="880"/>
              <w:tab w:val="right" w:leader="dot" w:pos="9062"/>
            </w:tabs>
            <w:spacing w:before="0"/>
            <w:rPr>
              <w:rFonts w:eastAsiaTheme="minorEastAsia" w:cstheme="minorBidi"/>
              <w:smallCaps w:val="0"/>
              <w:noProof/>
              <w:sz w:val="22"/>
              <w:szCs w:val="22"/>
            </w:rPr>
          </w:pPr>
          <w:hyperlink w:anchor="_Toc154056338" w:history="1">
            <w:r w:rsidR="006D79E9" w:rsidRPr="0054603D">
              <w:rPr>
                <w:rStyle w:val="Lienhypertexte"/>
                <w:noProof/>
              </w:rPr>
              <w:t>2.9</w:t>
            </w:r>
            <w:r w:rsidR="006D79E9">
              <w:rPr>
                <w:rFonts w:eastAsiaTheme="minorEastAsia" w:cstheme="minorBidi"/>
                <w:smallCaps w:val="0"/>
                <w:noProof/>
                <w:sz w:val="22"/>
                <w:szCs w:val="22"/>
              </w:rPr>
              <w:tab/>
            </w:r>
            <w:r w:rsidR="006D79E9" w:rsidRPr="0054603D">
              <w:rPr>
                <w:rStyle w:val="Lienhypertexte"/>
                <w:noProof/>
              </w:rPr>
              <w:t>Variantes</w:t>
            </w:r>
            <w:r w:rsidR="006D79E9">
              <w:rPr>
                <w:noProof/>
                <w:webHidden/>
              </w:rPr>
              <w:tab/>
            </w:r>
            <w:r w:rsidR="006D79E9">
              <w:rPr>
                <w:noProof/>
                <w:webHidden/>
              </w:rPr>
              <w:fldChar w:fldCharType="begin"/>
            </w:r>
            <w:r w:rsidR="006D79E9">
              <w:rPr>
                <w:noProof/>
                <w:webHidden/>
              </w:rPr>
              <w:instrText xml:space="preserve"> PAGEREF _Toc154056338 \h </w:instrText>
            </w:r>
            <w:r w:rsidR="006D79E9">
              <w:rPr>
                <w:noProof/>
                <w:webHidden/>
              </w:rPr>
            </w:r>
            <w:r w:rsidR="006D79E9">
              <w:rPr>
                <w:noProof/>
                <w:webHidden/>
              </w:rPr>
              <w:fldChar w:fldCharType="separate"/>
            </w:r>
            <w:r w:rsidR="002B195A">
              <w:rPr>
                <w:noProof/>
                <w:webHidden/>
              </w:rPr>
              <w:t>5</w:t>
            </w:r>
            <w:r w:rsidR="006D79E9">
              <w:rPr>
                <w:noProof/>
                <w:webHidden/>
              </w:rPr>
              <w:fldChar w:fldCharType="end"/>
            </w:r>
          </w:hyperlink>
        </w:p>
        <w:p w14:paraId="09EB973D" w14:textId="6B645D05" w:rsidR="006D79E9" w:rsidRDefault="005A1BFE" w:rsidP="006D79E9">
          <w:pPr>
            <w:pStyle w:val="TM2"/>
            <w:tabs>
              <w:tab w:val="left" w:pos="880"/>
              <w:tab w:val="right" w:leader="dot" w:pos="9062"/>
            </w:tabs>
            <w:spacing w:before="0"/>
            <w:rPr>
              <w:rFonts w:eastAsiaTheme="minorEastAsia" w:cstheme="minorBidi"/>
              <w:smallCaps w:val="0"/>
              <w:noProof/>
              <w:sz w:val="22"/>
              <w:szCs w:val="22"/>
            </w:rPr>
          </w:pPr>
          <w:hyperlink w:anchor="_Toc154056339" w:history="1">
            <w:r w:rsidR="006D79E9" w:rsidRPr="0054603D">
              <w:rPr>
                <w:rStyle w:val="Lienhypertexte"/>
                <w:noProof/>
              </w:rPr>
              <w:t>2.10</w:t>
            </w:r>
            <w:r w:rsidR="006D79E9">
              <w:rPr>
                <w:rFonts w:eastAsiaTheme="minorEastAsia" w:cstheme="minorBidi"/>
                <w:smallCaps w:val="0"/>
                <w:noProof/>
                <w:sz w:val="22"/>
                <w:szCs w:val="22"/>
              </w:rPr>
              <w:tab/>
            </w:r>
            <w:r w:rsidR="006D79E9" w:rsidRPr="0054603D">
              <w:rPr>
                <w:rStyle w:val="Lienhypertexte"/>
                <w:noProof/>
              </w:rPr>
              <w:t>Accord-cadre de prestations similaires</w:t>
            </w:r>
            <w:r w:rsidR="006D79E9">
              <w:rPr>
                <w:noProof/>
                <w:webHidden/>
              </w:rPr>
              <w:tab/>
            </w:r>
            <w:r w:rsidR="006D79E9">
              <w:rPr>
                <w:noProof/>
                <w:webHidden/>
              </w:rPr>
              <w:fldChar w:fldCharType="begin"/>
            </w:r>
            <w:r w:rsidR="006D79E9">
              <w:rPr>
                <w:noProof/>
                <w:webHidden/>
              </w:rPr>
              <w:instrText xml:space="preserve"> PAGEREF _Toc154056339 \h </w:instrText>
            </w:r>
            <w:r w:rsidR="006D79E9">
              <w:rPr>
                <w:noProof/>
                <w:webHidden/>
              </w:rPr>
            </w:r>
            <w:r w:rsidR="006D79E9">
              <w:rPr>
                <w:noProof/>
                <w:webHidden/>
              </w:rPr>
              <w:fldChar w:fldCharType="separate"/>
            </w:r>
            <w:r w:rsidR="002B195A">
              <w:rPr>
                <w:noProof/>
                <w:webHidden/>
              </w:rPr>
              <w:t>5</w:t>
            </w:r>
            <w:r w:rsidR="006D79E9">
              <w:rPr>
                <w:noProof/>
                <w:webHidden/>
              </w:rPr>
              <w:fldChar w:fldCharType="end"/>
            </w:r>
          </w:hyperlink>
        </w:p>
        <w:p w14:paraId="2E15BDF4" w14:textId="223F6CDC" w:rsidR="006D79E9" w:rsidRDefault="005A1BFE" w:rsidP="006D79E9">
          <w:pPr>
            <w:pStyle w:val="TM2"/>
            <w:tabs>
              <w:tab w:val="left" w:pos="880"/>
              <w:tab w:val="right" w:leader="dot" w:pos="9062"/>
            </w:tabs>
            <w:spacing w:before="0"/>
            <w:rPr>
              <w:rFonts w:eastAsiaTheme="minorEastAsia" w:cstheme="minorBidi"/>
              <w:smallCaps w:val="0"/>
              <w:noProof/>
              <w:sz w:val="22"/>
              <w:szCs w:val="22"/>
            </w:rPr>
          </w:pPr>
          <w:hyperlink w:anchor="_Toc154056340" w:history="1">
            <w:r w:rsidR="006D79E9" w:rsidRPr="0054603D">
              <w:rPr>
                <w:rStyle w:val="Lienhypertexte"/>
                <w:noProof/>
              </w:rPr>
              <w:t>2.11</w:t>
            </w:r>
            <w:r w:rsidR="006D79E9">
              <w:rPr>
                <w:rFonts w:eastAsiaTheme="minorEastAsia" w:cstheme="minorBidi"/>
                <w:smallCaps w:val="0"/>
                <w:noProof/>
                <w:sz w:val="22"/>
                <w:szCs w:val="22"/>
              </w:rPr>
              <w:tab/>
            </w:r>
            <w:r w:rsidR="006D79E9" w:rsidRPr="0054603D">
              <w:rPr>
                <w:rStyle w:val="Lienhypertexte"/>
                <w:noProof/>
              </w:rPr>
              <w:t>Unité monétaire</w:t>
            </w:r>
            <w:r w:rsidR="006D79E9">
              <w:rPr>
                <w:noProof/>
                <w:webHidden/>
              </w:rPr>
              <w:tab/>
            </w:r>
            <w:r w:rsidR="006D79E9">
              <w:rPr>
                <w:noProof/>
                <w:webHidden/>
              </w:rPr>
              <w:fldChar w:fldCharType="begin"/>
            </w:r>
            <w:r w:rsidR="006D79E9">
              <w:rPr>
                <w:noProof/>
                <w:webHidden/>
              </w:rPr>
              <w:instrText xml:space="preserve"> PAGEREF _Toc154056340 \h </w:instrText>
            </w:r>
            <w:r w:rsidR="006D79E9">
              <w:rPr>
                <w:noProof/>
                <w:webHidden/>
              </w:rPr>
            </w:r>
            <w:r w:rsidR="006D79E9">
              <w:rPr>
                <w:noProof/>
                <w:webHidden/>
              </w:rPr>
              <w:fldChar w:fldCharType="separate"/>
            </w:r>
            <w:r w:rsidR="002B195A">
              <w:rPr>
                <w:noProof/>
                <w:webHidden/>
              </w:rPr>
              <w:t>5</w:t>
            </w:r>
            <w:r w:rsidR="006D79E9">
              <w:rPr>
                <w:noProof/>
                <w:webHidden/>
              </w:rPr>
              <w:fldChar w:fldCharType="end"/>
            </w:r>
          </w:hyperlink>
        </w:p>
        <w:p w14:paraId="1324F55D" w14:textId="028117E1" w:rsidR="006D79E9" w:rsidRDefault="005A1BFE" w:rsidP="006D79E9">
          <w:pPr>
            <w:pStyle w:val="TM2"/>
            <w:tabs>
              <w:tab w:val="left" w:pos="880"/>
              <w:tab w:val="right" w:leader="dot" w:pos="9062"/>
            </w:tabs>
            <w:spacing w:before="0"/>
            <w:rPr>
              <w:rFonts w:eastAsiaTheme="minorEastAsia" w:cstheme="minorBidi"/>
              <w:smallCaps w:val="0"/>
              <w:noProof/>
              <w:sz w:val="22"/>
              <w:szCs w:val="22"/>
            </w:rPr>
          </w:pPr>
          <w:hyperlink w:anchor="_Toc154056341" w:history="1">
            <w:r w:rsidR="006D79E9" w:rsidRPr="0054603D">
              <w:rPr>
                <w:rStyle w:val="Lienhypertexte"/>
                <w:noProof/>
              </w:rPr>
              <w:t>2.12</w:t>
            </w:r>
            <w:r w:rsidR="006D79E9">
              <w:rPr>
                <w:rFonts w:eastAsiaTheme="minorEastAsia" w:cstheme="minorBidi"/>
                <w:smallCaps w:val="0"/>
                <w:noProof/>
                <w:sz w:val="22"/>
                <w:szCs w:val="22"/>
              </w:rPr>
              <w:tab/>
            </w:r>
            <w:r w:rsidR="006D79E9" w:rsidRPr="0054603D">
              <w:rPr>
                <w:rStyle w:val="Lienhypertexte"/>
                <w:noProof/>
              </w:rPr>
              <w:t>Langue</w:t>
            </w:r>
            <w:r w:rsidR="006D79E9">
              <w:rPr>
                <w:noProof/>
                <w:webHidden/>
              </w:rPr>
              <w:tab/>
            </w:r>
            <w:r w:rsidR="006D79E9">
              <w:rPr>
                <w:noProof/>
                <w:webHidden/>
              </w:rPr>
              <w:fldChar w:fldCharType="begin"/>
            </w:r>
            <w:r w:rsidR="006D79E9">
              <w:rPr>
                <w:noProof/>
                <w:webHidden/>
              </w:rPr>
              <w:instrText xml:space="preserve"> PAGEREF _Toc154056341 \h </w:instrText>
            </w:r>
            <w:r w:rsidR="006D79E9">
              <w:rPr>
                <w:noProof/>
                <w:webHidden/>
              </w:rPr>
            </w:r>
            <w:r w:rsidR="006D79E9">
              <w:rPr>
                <w:noProof/>
                <w:webHidden/>
              </w:rPr>
              <w:fldChar w:fldCharType="separate"/>
            </w:r>
            <w:r w:rsidR="002B195A">
              <w:rPr>
                <w:noProof/>
                <w:webHidden/>
              </w:rPr>
              <w:t>5</w:t>
            </w:r>
            <w:r w:rsidR="006D79E9">
              <w:rPr>
                <w:noProof/>
                <w:webHidden/>
              </w:rPr>
              <w:fldChar w:fldCharType="end"/>
            </w:r>
          </w:hyperlink>
        </w:p>
        <w:p w14:paraId="0BE59B59" w14:textId="1278F88B" w:rsidR="006D79E9" w:rsidRDefault="005A1BFE" w:rsidP="006D79E9">
          <w:pPr>
            <w:pStyle w:val="TM2"/>
            <w:tabs>
              <w:tab w:val="left" w:pos="880"/>
              <w:tab w:val="right" w:leader="dot" w:pos="9062"/>
            </w:tabs>
            <w:spacing w:before="0"/>
            <w:rPr>
              <w:rFonts w:eastAsiaTheme="minorEastAsia" w:cstheme="minorBidi"/>
              <w:smallCaps w:val="0"/>
              <w:noProof/>
              <w:sz w:val="22"/>
              <w:szCs w:val="22"/>
            </w:rPr>
          </w:pPr>
          <w:hyperlink w:anchor="_Toc154056342" w:history="1">
            <w:r w:rsidR="006D79E9" w:rsidRPr="0054603D">
              <w:rPr>
                <w:rStyle w:val="Lienhypertexte"/>
                <w:noProof/>
              </w:rPr>
              <w:t>2.13</w:t>
            </w:r>
            <w:r w:rsidR="006D79E9">
              <w:rPr>
                <w:rFonts w:eastAsiaTheme="minorEastAsia" w:cstheme="minorBidi"/>
                <w:smallCaps w:val="0"/>
                <w:noProof/>
                <w:sz w:val="22"/>
                <w:szCs w:val="22"/>
              </w:rPr>
              <w:tab/>
            </w:r>
            <w:r w:rsidR="006D79E9" w:rsidRPr="0054603D">
              <w:rPr>
                <w:rStyle w:val="Lienhypertexte"/>
                <w:noProof/>
              </w:rPr>
              <w:t>Généralités sur les dossiers de candidature et d’offre</w:t>
            </w:r>
            <w:r w:rsidR="006D79E9">
              <w:rPr>
                <w:noProof/>
                <w:webHidden/>
              </w:rPr>
              <w:tab/>
            </w:r>
            <w:r w:rsidR="006D79E9">
              <w:rPr>
                <w:noProof/>
                <w:webHidden/>
              </w:rPr>
              <w:fldChar w:fldCharType="begin"/>
            </w:r>
            <w:r w:rsidR="006D79E9">
              <w:rPr>
                <w:noProof/>
                <w:webHidden/>
              </w:rPr>
              <w:instrText xml:space="preserve"> PAGEREF _Toc154056342 \h </w:instrText>
            </w:r>
            <w:r w:rsidR="006D79E9">
              <w:rPr>
                <w:noProof/>
                <w:webHidden/>
              </w:rPr>
            </w:r>
            <w:r w:rsidR="006D79E9">
              <w:rPr>
                <w:noProof/>
                <w:webHidden/>
              </w:rPr>
              <w:fldChar w:fldCharType="separate"/>
            </w:r>
            <w:r w:rsidR="002B195A">
              <w:rPr>
                <w:noProof/>
                <w:webHidden/>
              </w:rPr>
              <w:t>5</w:t>
            </w:r>
            <w:r w:rsidR="006D79E9">
              <w:rPr>
                <w:noProof/>
                <w:webHidden/>
              </w:rPr>
              <w:fldChar w:fldCharType="end"/>
            </w:r>
          </w:hyperlink>
        </w:p>
        <w:p w14:paraId="02855F68" w14:textId="31C0DCFC" w:rsidR="006D79E9" w:rsidRDefault="005A1BFE" w:rsidP="006D79E9">
          <w:pPr>
            <w:pStyle w:val="TM1"/>
            <w:tabs>
              <w:tab w:val="left" w:pos="1100"/>
              <w:tab w:val="right" w:leader="dot" w:pos="9062"/>
            </w:tabs>
            <w:spacing w:before="0" w:after="0"/>
            <w:rPr>
              <w:rFonts w:eastAsiaTheme="minorEastAsia" w:cstheme="minorBidi"/>
              <w:b w:val="0"/>
              <w:bCs w:val="0"/>
              <w:caps w:val="0"/>
              <w:noProof/>
              <w:sz w:val="22"/>
              <w:szCs w:val="22"/>
            </w:rPr>
          </w:pPr>
          <w:hyperlink w:anchor="_Toc154056343" w:history="1">
            <w:r w:rsidR="006D79E9" w:rsidRPr="0054603D">
              <w:rPr>
                <w:rStyle w:val="Lienhypertexte"/>
                <w:noProof/>
              </w:rPr>
              <w:t>ARTICLE 3</w:t>
            </w:r>
            <w:r w:rsidR="006D79E9">
              <w:rPr>
                <w:rFonts w:eastAsiaTheme="minorEastAsia" w:cstheme="minorBidi"/>
                <w:b w:val="0"/>
                <w:bCs w:val="0"/>
                <w:caps w:val="0"/>
                <w:noProof/>
                <w:sz w:val="22"/>
                <w:szCs w:val="22"/>
              </w:rPr>
              <w:tab/>
            </w:r>
            <w:r w:rsidR="006D79E9" w:rsidRPr="0054603D">
              <w:rPr>
                <w:rStyle w:val="Lienhypertexte"/>
                <w:noProof/>
              </w:rPr>
              <w:t>CONDITIONS RELATIVES A L’ACCORD-CADRE</w:t>
            </w:r>
            <w:r w:rsidR="006D79E9">
              <w:rPr>
                <w:noProof/>
                <w:webHidden/>
              </w:rPr>
              <w:tab/>
            </w:r>
            <w:r w:rsidR="006D79E9">
              <w:rPr>
                <w:noProof/>
                <w:webHidden/>
              </w:rPr>
              <w:fldChar w:fldCharType="begin"/>
            </w:r>
            <w:r w:rsidR="006D79E9">
              <w:rPr>
                <w:noProof/>
                <w:webHidden/>
              </w:rPr>
              <w:instrText xml:space="preserve"> PAGEREF _Toc154056343 \h </w:instrText>
            </w:r>
            <w:r w:rsidR="006D79E9">
              <w:rPr>
                <w:noProof/>
                <w:webHidden/>
              </w:rPr>
            </w:r>
            <w:r w:rsidR="006D79E9">
              <w:rPr>
                <w:noProof/>
                <w:webHidden/>
              </w:rPr>
              <w:fldChar w:fldCharType="separate"/>
            </w:r>
            <w:r w:rsidR="002B195A">
              <w:rPr>
                <w:noProof/>
                <w:webHidden/>
              </w:rPr>
              <w:t>6</w:t>
            </w:r>
            <w:r w:rsidR="006D79E9">
              <w:rPr>
                <w:noProof/>
                <w:webHidden/>
              </w:rPr>
              <w:fldChar w:fldCharType="end"/>
            </w:r>
          </w:hyperlink>
        </w:p>
        <w:p w14:paraId="51A9C37D" w14:textId="4010909A" w:rsidR="006D79E9" w:rsidRDefault="005A1BFE" w:rsidP="006D79E9">
          <w:pPr>
            <w:pStyle w:val="TM2"/>
            <w:tabs>
              <w:tab w:val="left" w:pos="880"/>
              <w:tab w:val="right" w:leader="dot" w:pos="9062"/>
            </w:tabs>
            <w:spacing w:before="0"/>
            <w:rPr>
              <w:rFonts w:eastAsiaTheme="minorEastAsia" w:cstheme="minorBidi"/>
              <w:smallCaps w:val="0"/>
              <w:noProof/>
              <w:sz w:val="22"/>
              <w:szCs w:val="22"/>
            </w:rPr>
          </w:pPr>
          <w:hyperlink w:anchor="_Toc154056344" w:history="1">
            <w:r w:rsidR="006D79E9" w:rsidRPr="0054603D">
              <w:rPr>
                <w:rStyle w:val="Lienhypertexte"/>
                <w:noProof/>
              </w:rPr>
              <w:t>3.1</w:t>
            </w:r>
            <w:r w:rsidR="006D79E9">
              <w:rPr>
                <w:rFonts w:eastAsiaTheme="minorEastAsia" w:cstheme="minorBidi"/>
                <w:smallCaps w:val="0"/>
                <w:noProof/>
                <w:sz w:val="22"/>
                <w:szCs w:val="22"/>
              </w:rPr>
              <w:tab/>
            </w:r>
            <w:r w:rsidR="006D79E9" w:rsidRPr="0054603D">
              <w:rPr>
                <w:rStyle w:val="Lienhypertexte"/>
                <w:noProof/>
              </w:rPr>
              <w:t>Forme juridique du groupement</w:t>
            </w:r>
            <w:r w:rsidR="006D79E9">
              <w:rPr>
                <w:noProof/>
                <w:webHidden/>
              </w:rPr>
              <w:tab/>
            </w:r>
            <w:r w:rsidR="006D79E9">
              <w:rPr>
                <w:noProof/>
                <w:webHidden/>
              </w:rPr>
              <w:fldChar w:fldCharType="begin"/>
            </w:r>
            <w:r w:rsidR="006D79E9">
              <w:rPr>
                <w:noProof/>
                <w:webHidden/>
              </w:rPr>
              <w:instrText xml:space="preserve"> PAGEREF _Toc154056344 \h </w:instrText>
            </w:r>
            <w:r w:rsidR="006D79E9">
              <w:rPr>
                <w:noProof/>
                <w:webHidden/>
              </w:rPr>
            </w:r>
            <w:r w:rsidR="006D79E9">
              <w:rPr>
                <w:noProof/>
                <w:webHidden/>
              </w:rPr>
              <w:fldChar w:fldCharType="separate"/>
            </w:r>
            <w:r w:rsidR="002B195A">
              <w:rPr>
                <w:noProof/>
                <w:webHidden/>
              </w:rPr>
              <w:t>6</w:t>
            </w:r>
            <w:r w:rsidR="006D79E9">
              <w:rPr>
                <w:noProof/>
                <w:webHidden/>
              </w:rPr>
              <w:fldChar w:fldCharType="end"/>
            </w:r>
          </w:hyperlink>
        </w:p>
        <w:p w14:paraId="78BD80C7" w14:textId="7A8A65A1" w:rsidR="006D79E9" w:rsidRDefault="005A1BFE" w:rsidP="006D79E9">
          <w:pPr>
            <w:pStyle w:val="TM2"/>
            <w:tabs>
              <w:tab w:val="left" w:pos="880"/>
              <w:tab w:val="right" w:leader="dot" w:pos="9062"/>
            </w:tabs>
            <w:spacing w:before="0"/>
            <w:rPr>
              <w:rFonts w:eastAsiaTheme="minorEastAsia" w:cstheme="minorBidi"/>
              <w:smallCaps w:val="0"/>
              <w:noProof/>
              <w:sz w:val="22"/>
              <w:szCs w:val="22"/>
            </w:rPr>
          </w:pPr>
          <w:hyperlink w:anchor="_Toc154056345" w:history="1">
            <w:r w:rsidR="006D79E9" w:rsidRPr="0054603D">
              <w:rPr>
                <w:rStyle w:val="Lienhypertexte"/>
                <w:noProof/>
              </w:rPr>
              <w:t>3.2</w:t>
            </w:r>
            <w:r w:rsidR="006D79E9">
              <w:rPr>
                <w:rFonts w:eastAsiaTheme="minorEastAsia" w:cstheme="minorBidi"/>
                <w:smallCaps w:val="0"/>
                <w:noProof/>
                <w:sz w:val="22"/>
                <w:szCs w:val="22"/>
              </w:rPr>
              <w:tab/>
            </w:r>
            <w:r w:rsidR="006D79E9" w:rsidRPr="0054603D">
              <w:rPr>
                <w:rStyle w:val="Lienhypertexte"/>
                <w:noProof/>
              </w:rPr>
              <w:t>Sous-traitance</w:t>
            </w:r>
            <w:r w:rsidR="006D79E9">
              <w:rPr>
                <w:noProof/>
                <w:webHidden/>
              </w:rPr>
              <w:tab/>
            </w:r>
            <w:r w:rsidR="006D79E9">
              <w:rPr>
                <w:noProof/>
                <w:webHidden/>
              </w:rPr>
              <w:fldChar w:fldCharType="begin"/>
            </w:r>
            <w:r w:rsidR="006D79E9">
              <w:rPr>
                <w:noProof/>
                <w:webHidden/>
              </w:rPr>
              <w:instrText xml:space="preserve"> PAGEREF _Toc154056345 \h </w:instrText>
            </w:r>
            <w:r w:rsidR="006D79E9">
              <w:rPr>
                <w:noProof/>
                <w:webHidden/>
              </w:rPr>
            </w:r>
            <w:r w:rsidR="006D79E9">
              <w:rPr>
                <w:noProof/>
                <w:webHidden/>
              </w:rPr>
              <w:fldChar w:fldCharType="separate"/>
            </w:r>
            <w:r w:rsidR="002B195A">
              <w:rPr>
                <w:noProof/>
                <w:webHidden/>
              </w:rPr>
              <w:t>6</w:t>
            </w:r>
            <w:r w:rsidR="006D79E9">
              <w:rPr>
                <w:noProof/>
                <w:webHidden/>
              </w:rPr>
              <w:fldChar w:fldCharType="end"/>
            </w:r>
          </w:hyperlink>
        </w:p>
        <w:p w14:paraId="1902587E" w14:textId="0571AD70" w:rsidR="006D79E9" w:rsidRDefault="005A1BFE" w:rsidP="006D79E9">
          <w:pPr>
            <w:pStyle w:val="TM2"/>
            <w:tabs>
              <w:tab w:val="left" w:pos="880"/>
              <w:tab w:val="right" w:leader="dot" w:pos="9062"/>
            </w:tabs>
            <w:spacing w:before="0"/>
            <w:rPr>
              <w:rFonts w:eastAsiaTheme="minorEastAsia" w:cstheme="minorBidi"/>
              <w:smallCaps w:val="0"/>
              <w:noProof/>
              <w:sz w:val="22"/>
              <w:szCs w:val="22"/>
            </w:rPr>
          </w:pPr>
          <w:hyperlink w:anchor="_Toc154056346" w:history="1">
            <w:r w:rsidR="006D79E9" w:rsidRPr="0054603D">
              <w:rPr>
                <w:rStyle w:val="Lienhypertexte"/>
                <w:noProof/>
              </w:rPr>
              <w:t>3.3</w:t>
            </w:r>
            <w:r w:rsidR="006D79E9">
              <w:rPr>
                <w:rFonts w:eastAsiaTheme="minorEastAsia" w:cstheme="minorBidi"/>
                <w:smallCaps w:val="0"/>
                <w:noProof/>
                <w:sz w:val="22"/>
                <w:szCs w:val="22"/>
              </w:rPr>
              <w:tab/>
            </w:r>
            <w:r w:rsidR="006D79E9" w:rsidRPr="0054603D">
              <w:rPr>
                <w:rStyle w:val="Lienhypertexte"/>
                <w:noProof/>
              </w:rPr>
              <w:t>Liens des titulaires (et leurs sous-traitants) avec la Russie</w:t>
            </w:r>
            <w:r w:rsidR="006D79E9">
              <w:rPr>
                <w:noProof/>
                <w:webHidden/>
              </w:rPr>
              <w:tab/>
            </w:r>
            <w:r w:rsidR="006D79E9">
              <w:rPr>
                <w:noProof/>
                <w:webHidden/>
              </w:rPr>
              <w:fldChar w:fldCharType="begin"/>
            </w:r>
            <w:r w:rsidR="006D79E9">
              <w:rPr>
                <w:noProof/>
                <w:webHidden/>
              </w:rPr>
              <w:instrText xml:space="preserve"> PAGEREF _Toc154056346 \h </w:instrText>
            </w:r>
            <w:r w:rsidR="006D79E9">
              <w:rPr>
                <w:noProof/>
                <w:webHidden/>
              </w:rPr>
            </w:r>
            <w:r w:rsidR="006D79E9">
              <w:rPr>
                <w:noProof/>
                <w:webHidden/>
              </w:rPr>
              <w:fldChar w:fldCharType="separate"/>
            </w:r>
            <w:r w:rsidR="002B195A">
              <w:rPr>
                <w:noProof/>
                <w:webHidden/>
              </w:rPr>
              <w:t>7</w:t>
            </w:r>
            <w:r w:rsidR="006D79E9">
              <w:rPr>
                <w:noProof/>
                <w:webHidden/>
              </w:rPr>
              <w:fldChar w:fldCharType="end"/>
            </w:r>
          </w:hyperlink>
        </w:p>
        <w:p w14:paraId="0A09998B" w14:textId="37AB0692" w:rsidR="006D79E9" w:rsidRDefault="005A1BFE" w:rsidP="006D79E9">
          <w:pPr>
            <w:pStyle w:val="TM2"/>
            <w:tabs>
              <w:tab w:val="left" w:pos="880"/>
              <w:tab w:val="right" w:leader="dot" w:pos="9062"/>
            </w:tabs>
            <w:spacing w:before="0"/>
            <w:rPr>
              <w:rFonts w:eastAsiaTheme="minorEastAsia" w:cstheme="minorBidi"/>
              <w:smallCaps w:val="0"/>
              <w:noProof/>
              <w:sz w:val="22"/>
              <w:szCs w:val="22"/>
            </w:rPr>
          </w:pPr>
          <w:hyperlink w:anchor="_Toc154056347" w:history="1">
            <w:r w:rsidR="006D79E9" w:rsidRPr="0054603D">
              <w:rPr>
                <w:rStyle w:val="Lienhypertexte"/>
                <w:noProof/>
              </w:rPr>
              <w:t>3.4</w:t>
            </w:r>
            <w:r w:rsidR="006D79E9">
              <w:rPr>
                <w:rFonts w:eastAsiaTheme="minorEastAsia" w:cstheme="minorBidi"/>
                <w:smallCaps w:val="0"/>
                <w:noProof/>
                <w:sz w:val="22"/>
                <w:szCs w:val="22"/>
              </w:rPr>
              <w:tab/>
            </w:r>
            <w:r w:rsidR="006D79E9" w:rsidRPr="0054603D">
              <w:rPr>
                <w:rStyle w:val="Lienhypertexte"/>
                <w:noProof/>
              </w:rPr>
              <w:t>Modalités essentielles de règlement de l’accord-cadre</w:t>
            </w:r>
            <w:r w:rsidR="006D79E9">
              <w:rPr>
                <w:noProof/>
                <w:webHidden/>
              </w:rPr>
              <w:tab/>
            </w:r>
            <w:r w:rsidR="006D79E9">
              <w:rPr>
                <w:noProof/>
                <w:webHidden/>
              </w:rPr>
              <w:fldChar w:fldCharType="begin"/>
            </w:r>
            <w:r w:rsidR="006D79E9">
              <w:rPr>
                <w:noProof/>
                <w:webHidden/>
              </w:rPr>
              <w:instrText xml:space="preserve"> PAGEREF _Toc154056347 \h </w:instrText>
            </w:r>
            <w:r w:rsidR="006D79E9">
              <w:rPr>
                <w:noProof/>
                <w:webHidden/>
              </w:rPr>
            </w:r>
            <w:r w:rsidR="006D79E9">
              <w:rPr>
                <w:noProof/>
                <w:webHidden/>
              </w:rPr>
              <w:fldChar w:fldCharType="separate"/>
            </w:r>
            <w:r w:rsidR="002B195A">
              <w:rPr>
                <w:noProof/>
                <w:webHidden/>
              </w:rPr>
              <w:t>7</w:t>
            </w:r>
            <w:r w:rsidR="006D79E9">
              <w:rPr>
                <w:noProof/>
                <w:webHidden/>
              </w:rPr>
              <w:fldChar w:fldCharType="end"/>
            </w:r>
          </w:hyperlink>
        </w:p>
        <w:p w14:paraId="2D540CB7" w14:textId="4E5FC4F1" w:rsidR="006D79E9" w:rsidRDefault="005A1BFE" w:rsidP="006D79E9">
          <w:pPr>
            <w:pStyle w:val="TM1"/>
            <w:tabs>
              <w:tab w:val="left" w:pos="1100"/>
              <w:tab w:val="right" w:leader="dot" w:pos="9062"/>
            </w:tabs>
            <w:spacing w:before="0" w:after="0"/>
            <w:rPr>
              <w:rFonts w:eastAsiaTheme="minorEastAsia" w:cstheme="minorBidi"/>
              <w:b w:val="0"/>
              <w:bCs w:val="0"/>
              <w:caps w:val="0"/>
              <w:noProof/>
              <w:sz w:val="22"/>
              <w:szCs w:val="22"/>
            </w:rPr>
          </w:pPr>
          <w:hyperlink w:anchor="_Toc154056348" w:history="1">
            <w:r w:rsidR="006D79E9" w:rsidRPr="0054603D">
              <w:rPr>
                <w:rStyle w:val="Lienhypertexte"/>
                <w:noProof/>
              </w:rPr>
              <w:t>ARTICLE 4</w:t>
            </w:r>
            <w:r w:rsidR="006D79E9">
              <w:rPr>
                <w:rFonts w:eastAsiaTheme="minorEastAsia" w:cstheme="minorBidi"/>
                <w:b w:val="0"/>
                <w:bCs w:val="0"/>
                <w:caps w:val="0"/>
                <w:noProof/>
                <w:sz w:val="22"/>
                <w:szCs w:val="22"/>
              </w:rPr>
              <w:tab/>
            </w:r>
            <w:r w:rsidR="006D79E9" w:rsidRPr="0054603D">
              <w:rPr>
                <w:rStyle w:val="Lienhypertexte"/>
                <w:noProof/>
              </w:rPr>
              <w:t>DOSSIER DE CONSULTATION</w:t>
            </w:r>
            <w:r w:rsidR="006D79E9">
              <w:rPr>
                <w:noProof/>
                <w:webHidden/>
              </w:rPr>
              <w:tab/>
            </w:r>
            <w:r w:rsidR="006D79E9">
              <w:rPr>
                <w:noProof/>
                <w:webHidden/>
              </w:rPr>
              <w:fldChar w:fldCharType="begin"/>
            </w:r>
            <w:r w:rsidR="006D79E9">
              <w:rPr>
                <w:noProof/>
                <w:webHidden/>
              </w:rPr>
              <w:instrText xml:space="preserve"> PAGEREF _Toc154056348 \h </w:instrText>
            </w:r>
            <w:r w:rsidR="006D79E9">
              <w:rPr>
                <w:noProof/>
                <w:webHidden/>
              </w:rPr>
            </w:r>
            <w:r w:rsidR="006D79E9">
              <w:rPr>
                <w:noProof/>
                <w:webHidden/>
              </w:rPr>
              <w:fldChar w:fldCharType="separate"/>
            </w:r>
            <w:r w:rsidR="002B195A">
              <w:rPr>
                <w:noProof/>
                <w:webHidden/>
              </w:rPr>
              <w:t>8</w:t>
            </w:r>
            <w:r w:rsidR="006D79E9">
              <w:rPr>
                <w:noProof/>
                <w:webHidden/>
              </w:rPr>
              <w:fldChar w:fldCharType="end"/>
            </w:r>
          </w:hyperlink>
        </w:p>
        <w:p w14:paraId="0C788A32" w14:textId="793CC175" w:rsidR="006D79E9" w:rsidRDefault="005A1BFE" w:rsidP="006D79E9">
          <w:pPr>
            <w:pStyle w:val="TM1"/>
            <w:tabs>
              <w:tab w:val="left" w:pos="1100"/>
              <w:tab w:val="right" w:leader="dot" w:pos="9062"/>
            </w:tabs>
            <w:spacing w:before="0" w:after="0"/>
            <w:rPr>
              <w:rFonts w:eastAsiaTheme="minorEastAsia" w:cstheme="minorBidi"/>
              <w:b w:val="0"/>
              <w:bCs w:val="0"/>
              <w:caps w:val="0"/>
              <w:noProof/>
              <w:sz w:val="22"/>
              <w:szCs w:val="22"/>
            </w:rPr>
          </w:pPr>
          <w:hyperlink w:anchor="_Toc154056349" w:history="1">
            <w:r w:rsidR="006D79E9" w:rsidRPr="0054603D">
              <w:rPr>
                <w:rStyle w:val="Lienhypertexte"/>
                <w:noProof/>
              </w:rPr>
              <w:t>ARTICLE 5</w:t>
            </w:r>
            <w:r w:rsidR="006D79E9">
              <w:rPr>
                <w:rFonts w:eastAsiaTheme="minorEastAsia" w:cstheme="minorBidi"/>
                <w:b w:val="0"/>
                <w:bCs w:val="0"/>
                <w:caps w:val="0"/>
                <w:noProof/>
                <w:sz w:val="22"/>
                <w:szCs w:val="22"/>
              </w:rPr>
              <w:tab/>
            </w:r>
            <w:r w:rsidR="006D79E9" w:rsidRPr="0054603D">
              <w:rPr>
                <w:rStyle w:val="Lienhypertexte"/>
                <w:noProof/>
              </w:rPr>
              <w:t>PIECES A JOINDRE</w:t>
            </w:r>
            <w:r w:rsidR="006D79E9">
              <w:rPr>
                <w:noProof/>
                <w:webHidden/>
              </w:rPr>
              <w:tab/>
            </w:r>
            <w:r w:rsidR="006D79E9">
              <w:rPr>
                <w:noProof/>
                <w:webHidden/>
              </w:rPr>
              <w:fldChar w:fldCharType="begin"/>
            </w:r>
            <w:r w:rsidR="006D79E9">
              <w:rPr>
                <w:noProof/>
                <w:webHidden/>
              </w:rPr>
              <w:instrText xml:space="preserve"> PAGEREF _Toc154056349 \h </w:instrText>
            </w:r>
            <w:r w:rsidR="006D79E9">
              <w:rPr>
                <w:noProof/>
                <w:webHidden/>
              </w:rPr>
            </w:r>
            <w:r w:rsidR="006D79E9">
              <w:rPr>
                <w:noProof/>
                <w:webHidden/>
              </w:rPr>
              <w:fldChar w:fldCharType="separate"/>
            </w:r>
            <w:r w:rsidR="002B195A">
              <w:rPr>
                <w:noProof/>
                <w:webHidden/>
              </w:rPr>
              <w:t>8</w:t>
            </w:r>
            <w:r w:rsidR="006D79E9">
              <w:rPr>
                <w:noProof/>
                <w:webHidden/>
              </w:rPr>
              <w:fldChar w:fldCharType="end"/>
            </w:r>
          </w:hyperlink>
        </w:p>
        <w:p w14:paraId="075A5F1C" w14:textId="4F042740" w:rsidR="006D79E9" w:rsidRDefault="005A1BFE" w:rsidP="006D79E9">
          <w:pPr>
            <w:pStyle w:val="TM2"/>
            <w:tabs>
              <w:tab w:val="left" w:pos="880"/>
              <w:tab w:val="right" w:leader="dot" w:pos="9062"/>
            </w:tabs>
            <w:spacing w:before="0"/>
            <w:rPr>
              <w:rFonts w:eastAsiaTheme="minorEastAsia" w:cstheme="minorBidi"/>
              <w:smallCaps w:val="0"/>
              <w:noProof/>
              <w:sz w:val="22"/>
              <w:szCs w:val="22"/>
            </w:rPr>
          </w:pPr>
          <w:hyperlink w:anchor="_Toc154056350" w:history="1">
            <w:r w:rsidR="006D79E9" w:rsidRPr="0054603D">
              <w:rPr>
                <w:rStyle w:val="Lienhypertexte"/>
                <w:noProof/>
              </w:rPr>
              <w:t>5.1</w:t>
            </w:r>
            <w:r w:rsidR="006D79E9">
              <w:rPr>
                <w:rFonts w:eastAsiaTheme="minorEastAsia" w:cstheme="minorBidi"/>
                <w:smallCaps w:val="0"/>
                <w:noProof/>
                <w:sz w:val="22"/>
                <w:szCs w:val="22"/>
              </w:rPr>
              <w:tab/>
            </w:r>
            <w:r w:rsidR="006D79E9" w:rsidRPr="0054603D">
              <w:rPr>
                <w:rStyle w:val="Lienhypertexte"/>
                <w:noProof/>
              </w:rPr>
              <w:t>Pièces à joindre au titre de la candidature :</w:t>
            </w:r>
            <w:r w:rsidR="006D79E9">
              <w:rPr>
                <w:noProof/>
                <w:webHidden/>
              </w:rPr>
              <w:tab/>
            </w:r>
            <w:r w:rsidR="006D79E9">
              <w:rPr>
                <w:noProof/>
                <w:webHidden/>
              </w:rPr>
              <w:fldChar w:fldCharType="begin"/>
            </w:r>
            <w:r w:rsidR="006D79E9">
              <w:rPr>
                <w:noProof/>
                <w:webHidden/>
              </w:rPr>
              <w:instrText xml:space="preserve"> PAGEREF _Toc154056350 \h </w:instrText>
            </w:r>
            <w:r w:rsidR="006D79E9">
              <w:rPr>
                <w:noProof/>
                <w:webHidden/>
              </w:rPr>
            </w:r>
            <w:r w:rsidR="006D79E9">
              <w:rPr>
                <w:noProof/>
                <w:webHidden/>
              </w:rPr>
              <w:fldChar w:fldCharType="separate"/>
            </w:r>
            <w:r w:rsidR="002B195A">
              <w:rPr>
                <w:noProof/>
                <w:webHidden/>
              </w:rPr>
              <w:t>8</w:t>
            </w:r>
            <w:r w:rsidR="006D79E9">
              <w:rPr>
                <w:noProof/>
                <w:webHidden/>
              </w:rPr>
              <w:fldChar w:fldCharType="end"/>
            </w:r>
          </w:hyperlink>
        </w:p>
        <w:p w14:paraId="30FF5877" w14:textId="36361839" w:rsidR="006D79E9" w:rsidRDefault="005A1BFE" w:rsidP="006D79E9">
          <w:pPr>
            <w:pStyle w:val="TM2"/>
            <w:tabs>
              <w:tab w:val="left" w:pos="880"/>
              <w:tab w:val="right" w:leader="dot" w:pos="9062"/>
            </w:tabs>
            <w:spacing w:before="0"/>
            <w:rPr>
              <w:rFonts w:eastAsiaTheme="minorEastAsia" w:cstheme="minorBidi"/>
              <w:smallCaps w:val="0"/>
              <w:noProof/>
              <w:sz w:val="22"/>
              <w:szCs w:val="22"/>
            </w:rPr>
          </w:pPr>
          <w:hyperlink w:anchor="_Toc154056351" w:history="1">
            <w:r w:rsidR="006D79E9" w:rsidRPr="0054603D">
              <w:rPr>
                <w:rStyle w:val="Lienhypertexte"/>
                <w:noProof/>
              </w:rPr>
              <w:t>5.2</w:t>
            </w:r>
            <w:r w:rsidR="006D79E9">
              <w:rPr>
                <w:rFonts w:eastAsiaTheme="minorEastAsia" w:cstheme="minorBidi"/>
                <w:smallCaps w:val="0"/>
                <w:noProof/>
                <w:sz w:val="22"/>
                <w:szCs w:val="22"/>
              </w:rPr>
              <w:tab/>
            </w:r>
            <w:r w:rsidR="006D79E9" w:rsidRPr="0054603D">
              <w:rPr>
                <w:rStyle w:val="Lienhypertexte"/>
                <w:noProof/>
              </w:rPr>
              <w:t>Pièces à joindre au titre de l’offre :</w:t>
            </w:r>
            <w:r w:rsidR="006D79E9">
              <w:rPr>
                <w:noProof/>
                <w:webHidden/>
              </w:rPr>
              <w:tab/>
            </w:r>
            <w:r w:rsidR="006D79E9">
              <w:rPr>
                <w:noProof/>
                <w:webHidden/>
              </w:rPr>
              <w:fldChar w:fldCharType="begin"/>
            </w:r>
            <w:r w:rsidR="006D79E9">
              <w:rPr>
                <w:noProof/>
                <w:webHidden/>
              </w:rPr>
              <w:instrText xml:space="preserve"> PAGEREF _Toc154056351 \h </w:instrText>
            </w:r>
            <w:r w:rsidR="006D79E9">
              <w:rPr>
                <w:noProof/>
                <w:webHidden/>
              </w:rPr>
            </w:r>
            <w:r w:rsidR="006D79E9">
              <w:rPr>
                <w:noProof/>
                <w:webHidden/>
              </w:rPr>
              <w:fldChar w:fldCharType="separate"/>
            </w:r>
            <w:r w:rsidR="002B195A">
              <w:rPr>
                <w:noProof/>
                <w:webHidden/>
              </w:rPr>
              <w:t>11</w:t>
            </w:r>
            <w:r w:rsidR="006D79E9">
              <w:rPr>
                <w:noProof/>
                <w:webHidden/>
              </w:rPr>
              <w:fldChar w:fldCharType="end"/>
            </w:r>
          </w:hyperlink>
        </w:p>
        <w:p w14:paraId="4EF195E9" w14:textId="39E61B08" w:rsidR="006D79E9" w:rsidRDefault="005A1BFE" w:rsidP="006D79E9">
          <w:pPr>
            <w:pStyle w:val="TM1"/>
            <w:tabs>
              <w:tab w:val="left" w:pos="1100"/>
              <w:tab w:val="right" w:leader="dot" w:pos="9062"/>
            </w:tabs>
            <w:spacing w:before="0" w:after="0"/>
            <w:rPr>
              <w:rFonts w:eastAsiaTheme="minorEastAsia" w:cstheme="minorBidi"/>
              <w:b w:val="0"/>
              <w:bCs w:val="0"/>
              <w:caps w:val="0"/>
              <w:noProof/>
              <w:sz w:val="22"/>
              <w:szCs w:val="22"/>
            </w:rPr>
          </w:pPr>
          <w:hyperlink w:anchor="_Toc154056352" w:history="1">
            <w:r w:rsidR="006D79E9" w:rsidRPr="0054603D">
              <w:rPr>
                <w:rStyle w:val="Lienhypertexte"/>
                <w:noProof/>
              </w:rPr>
              <w:t>ARTICLE 6</w:t>
            </w:r>
            <w:r w:rsidR="006D79E9">
              <w:rPr>
                <w:rFonts w:eastAsiaTheme="minorEastAsia" w:cstheme="minorBidi"/>
                <w:b w:val="0"/>
                <w:bCs w:val="0"/>
                <w:caps w:val="0"/>
                <w:noProof/>
                <w:sz w:val="22"/>
                <w:szCs w:val="22"/>
              </w:rPr>
              <w:tab/>
            </w:r>
            <w:r w:rsidR="006D79E9" w:rsidRPr="0054603D">
              <w:rPr>
                <w:rStyle w:val="Lienhypertexte"/>
                <w:noProof/>
              </w:rPr>
              <w:t>CONDITIONS D’ETABLISSEMENT ET DE REMISE DES OFFRES</w:t>
            </w:r>
            <w:r w:rsidR="006D79E9">
              <w:rPr>
                <w:noProof/>
                <w:webHidden/>
              </w:rPr>
              <w:tab/>
            </w:r>
            <w:r w:rsidR="006D79E9">
              <w:rPr>
                <w:noProof/>
                <w:webHidden/>
              </w:rPr>
              <w:fldChar w:fldCharType="begin"/>
            </w:r>
            <w:r w:rsidR="006D79E9">
              <w:rPr>
                <w:noProof/>
                <w:webHidden/>
              </w:rPr>
              <w:instrText xml:space="preserve"> PAGEREF _Toc154056352 \h </w:instrText>
            </w:r>
            <w:r w:rsidR="006D79E9">
              <w:rPr>
                <w:noProof/>
                <w:webHidden/>
              </w:rPr>
            </w:r>
            <w:r w:rsidR="006D79E9">
              <w:rPr>
                <w:noProof/>
                <w:webHidden/>
              </w:rPr>
              <w:fldChar w:fldCharType="separate"/>
            </w:r>
            <w:r w:rsidR="002B195A">
              <w:rPr>
                <w:noProof/>
                <w:webHidden/>
              </w:rPr>
              <w:t>11</w:t>
            </w:r>
            <w:r w:rsidR="006D79E9">
              <w:rPr>
                <w:noProof/>
                <w:webHidden/>
              </w:rPr>
              <w:fldChar w:fldCharType="end"/>
            </w:r>
          </w:hyperlink>
        </w:p>
        <w:p w14:paraId="2510ECD4" w14:textId="30637D58" w:rsidR="006D79E9" w:rsidRDefault="005A1BFE" w:rsidP="006D79E9">
          <w:pPr>
            <w:pStyle w:val="TM2"/>
            <w:tabs>
              <w:tab w:val="left" w:pos="880"/>
              <w:tab w:val="right" w:leader="dot" w:pos="9062"/>
            </w:tabs>
            <w:spacing w:before="0"/>
            <w:rPr>
              <w:rFonts w:eastAsiaTheme="minorEastAsia" w:cstheme="minorBidi"/>
              <w:smallCaps w:val="0"/>
              <w:noProof/>
              <w:sz w:val="22"/>
              <w:szCs w:val="22"/>
            </w:rPr>
          </w:pPr>
          <w:hyperlink w:anchor="_Toc154056353" w:history="1">
            <w:r w:rsidR="006D79E9" w:rsidRPr="0054603D">
              <w:rPr>
                <w:rStyle w:val="Lienhypertexte"/>
                <w:noProof/>
              </w:rPr>
              <w:t>6.1</w:t>
            </w:r>
            <w:r w:rsidR="006D79E9">
              <w:rPr>
                <w:rFonts w:eastAsiaTheme="minorEastAsia" w:cstheme="minorBidi"/>
                <w:smallCaps w:val="0"/>
                <w:noProof/>
                <w:sz w:val="22"/>
                <w:szCs w:val="22"/>
              </w:rPr>
              <w:tab/>
            </w:r>
            <w:r w:rsidR="006D79E9" w:rsidRPr="0054603D">
              <w:rPr>
                <w:rStyle w:val="Lienhypertexte"/>
                <w:noProof/>
              </w:rPr>
              <w:t>Conditions de délai</w:t>
            </w:r>
            <w:r w:rsidR="006D79E9">
              <w:rPr>
                <w:noProof/>
                <w:webHidden/>
              </w:rPr>
              <w:tab/>
            </w:r>
            <w:r w:rsidR="006D79E9">
              <w:rPr>
                <w:noProof/>
                <w:webHidden/>
              </w:rPr>
              <w:fldChar w:fldCharType="begin"/>
            </w:r>
            <w:r w:rsidR="006D79E9">
              <w:rPr>
                <w:noProof/>
                <w:webHidden/>
              </w:rPr>
              <w:instrText xml:space="preserve"> PAGEREF _Toc154056353 \h </w:instrText>
            </w:r>
            <w:r w:rsidR="006D79E9">
              <w:rPr>
                <w:noProof/>
                <w:webHidden/>
              </w:rPr>
            </w:r>
            <w:r w:rsidR="006D79E9">
              <w:rPr>
                <w:noProof/>
                <w:webHidden/>
              </w:rPr>
              <w:fldChar w:fldCharType="separate"/>
            </w:r>
            <w:r w:rsidR="002B195A">
              <w:rPr>
                <w:noProof/>
                <w:webHidden/>
              </w:rPr>
              <w:t>11</w:t>
            </w:r>
            <w:r w:rsidR="006D79E9">
              <w:rPr>
                <w:noProof/>
                <w:webHidden/>
              </w:rPr>
              <w:fldChar w:fldCharType="end"/>
            </w:r>
          </w:hyperlink>
        </w:p>
        <w:p w14:paraId="155A4B0C" w14:textId="7B754198" w:rsidR="006D79E9" w:rsidRDefault="005A1BFE" w:rsidP="006D79E9">
          <w:pPr>
            <w:pStyle w:val="TM2"/>
            <w:tabs>
              <w:tab w:val="left" w:pos="880"/>
              <w:tab w:val="right" w:leader="dot" w:pos="9062"/>
            </w:tabs>
            <w:spacing w:before="0"/>
            <w:rPr>
              <w:rFonts w:eastAsiaTheme="minorEastAsia" w:cstheme="minorBidi"/>
              <w:smallCaps w:val="0"/>
              <w:noProof/>
              <w:sz w:val="22"/>
              <w:szCs w:val="22"/>
            </w:rPr>
          </w:pPr>
          <w:hyperlink w:anchor="_Toc154056354" w:history="1">
            <w:r w:rsidR="006D79E9" w:rsidRPr="0054603D">
              <w:rPr>
                <w:rStyle w:val="Lienhypertexte"/>
                <w:noProof/>
              </w:rPr>
              <w:t>6.2</w:t>
            </w:r>
            <w:r w:rsidR="006D79E9">
              <w:rPr>
                <w:rFonts w:eastAsiaTheme="minorEastAsia" w:cstheme="minorBidi"/>
                <w:smallCaps w:val="0"/>
                <w:noProof/>
                <w:sz w:val="22"/>
                <w:szCs w:val="22"/>
              </w:rPr>
              <w:tab/>
            </w:r>
            <w:r w:rsidR="006D79E9" w:rsidRPr="0054603D">
              <w:rPr>
                <w:rStyle w:val="Lienhypertexte"/>
                <w:noProof/>
              </w:rPr>
              <w:t>Transmission électronique</w:t>
            </w:r>
            <w:r w:rsidR="006D79E9">
              <w:rPr>
                <w:noProof/>
                <w:webHidden/>
              </w:rPr>
              <w:tab/>
            </w:r>
            <w:r w:rsidR="006D79E9">
              <w:rPr>
                <w:noProof/>
                <w:webHidden/>
              </w:rPr>
              <w:fldChar w:fldCharType="begin"/>
            </w:r>
            <w:r w:rsidR="006D79E9">
              <w:rPr>
                <w:noProof/>
                <w:webHidden/>
              </w:rPr>
              <w:instrText xml:space="preserve"> PAGEREF _Toc154056354 \h </w:instrText>
            </w:r>
            <w:r w:rsidR="006D79E9">
              <w:rPr>
                <w:noProof/>
                <w:webHidden/>
              </w:rPr>
            </w:r>
            <w:r w:rsidR="006D79E9">
              <w:rPr>
                <w:noProof/>
                <w:webHidden/>
              </w:rPr>
              <w:fldChar w:fldCharType="separate"/>
            </w:r>
            <w:r w:rsidR="002B195A">
              <w:rPr>
                <w:noProof/>
                <w:webHidden/>
              </w:rPr>
              <w:t>11</w:t>
            </w:r>
            <w:r w:rsidR="006D79E9">
              <w:rPr>
                <w:noProof/>
                <w:webHidden/>
              </w:rPr>
              <w:fldChar w:fldCharType="end"/>
            </w:r>
          </w:hyperlink>
        </w:p>
        <w:p w14:paraId="43FDD085" w14:textId="34A9A4FF" w:rsidR="006D79E9" w:rsidRDefault="005A1BFE" w:rsidP="006D79E9">
          <w:pPr>
            <w:pStyle w:val="TM3"/>
            <w:tabs>
              <w:tab w:val="left" w:pos="1100"/>
              <w:tab w:val="right" w:leader="dot" w:pos="9062"/>
            </w:tabs>
            <w:spacing w:before="0"/>
            <w:rPr>
              <w:rFonts w:eastAsiaTheme="minorEastAsia" w:cstheme="minorBidi"/>
              <w:i w:val="0"/>
              <w:iCs w:val="0"/>
              <w:noProof/>
              <w:sz w:val="22"/>
              <w:szCs w:val="22"/>
            </w:rPr>
          </w:pPr>
          <w:hyperlink w:anchor="_Toc154056355" w:history="1">
            <w:r w:rsidR="006D79E9" w:rsidRPr="0054603D">
              <w:rPr>
                <w:rStyle w:val="Lienhypertexte"/>
                <w:noProof/>
              </w:rPr>
              <w:t>6.2.1</w:t>
            </w:r>
            <w:r w:rsidR="006D79E9">
              <w:rPr>
                <w:rFonts w:eastAsiaTheme="minorEastAsia" w:cstheme="minorBidi"/>
                <w:i w:val="0"/>
                <w:iCs w:val="0"/>
                <w:noProof/>
                <w:sz w:val="22"/>
                <w:szCs w:val="22"/>
              </w:rPr>
              <w:tab/>
            </w:r>
            <w:r w:rsidR="006D79E9" w:rsidRPr="0054603D">
              <w:rPr>
                <w:rStyle w:val="Lienhypertexte"/>
                <w:noProof/>
              </w:rPr>
              <w:t>Dépôt du dossier</w:t>
            </w:r>
            <w:r w:rsidR="006D79E9">
              <w:rPr>
                <w:noProof/>
                <w:webHidden/>
              </w:rPr>
              <w:tab/>
            </w:r>
            <w:r w:rsidR="006D79E9">
              <w:rPr>
                <w:noProof/>
                <w:webHidden/>
              </w:rPr>
              <w:fldChar w:fldCharType="begin"/>
            </w:r>
            <w:r w:rsidR="006D79E9">
              <w:rPr>
                <w:noProof/>
                <w:webHidden/>
              </w:rPr>
              <w:instrText xml:space="preserve"> PAGEREF _Toc154056355 \h </w:instrText>
            </w:r>
            <w:r w:rsidR="006D79E9">
              <w:rPr>
                <w:noProof/>
                <w:webHidden/>
              </w:rPr>
            </w:r>
            <w:r w:rsidR="006D79E9">
              <w:rPr>
                <w:noProof/>
                <w:webHidden/>
              </w:rPr>
              <w:fldChar w:fldCharType="separate"/>
            </w:r>
            <w:r w:rsidR="002B195A">
              <w:rPr>
                <w:noProof/>
                <w:webHidden/>
              </w:rPr>
              <w:t>11</w:t>
            </w:r>
            <w:r w:rsidR="006D79E9">
              <w:rPr>
                <w:noProof/>
                <w:webHidden/>
              </w:rPr>
              <w:fldChar w:fldCharType="end"/>
            </w:r>
          </w:hyperlink>
        </w:p>
        <w:p w14:paraId="7B354AE4" w14:textId="7E49142E" w:rsidR="006D79E9" w:rsidRDefault="005A1BFE" w:rsidP="006D79E9">
          <w:pPr>
            <w:pStyle w:val="TM3"/>
            <w:tabs>
              <w:tab w:val="left" w:pos="1100"/>
              <w:tab w:val="right" w:leader="dot" w:pos="9062"/>
            </w:tabs>
            <w:spacing w:before="0"/>
            <w:rPr>
              <w:rFonts w:eastAsiaTheme="minorEastAsia" w:cstheme="minorBidi"/>
              <w:i w:val="0"/>
              <w:iCs w:val="0"/>
              <w:noProof/>
              <w:sz w:val="22"/>
              <w:szCs w:val="22"/>
            </w:rPr>
          </w:pPr>
          <w:hyperlink w:anchor="_Toc154056356" w:history="1">
            <w:r w:rsidR="006D79E9" w:rsidRPr="0054603D">
              <w:rPr>
                <w:rStyle w:val="Lienhypertexte"/>
                <w:noProof/>
              </w:rPr>
              <w:t>6.2.2</w:t>
            </w:r>
            <w:r w:rsidR="006D79E9">
              <w:rPr>
                <w:rFonts w:eastAsiaTheme="minorEastAsia" w:cstheme="minorBidi"/>
                <w:i w:val="0"/>
                <w:iCs w:val="0"/>
                <w:noProof/>
                <w:sz w:val="22"/>
                <w:szCs w:val="22"/>
              </w:rPr>
              <w:tab/>
            </w:r>
            <w:r w:rsidR="006D79E9" w:rsidRPr="0054603D">
              <w:rPr>
                <w:rStyle w:val="Lienhypertexte"/>
                <w:noProof/>
              </w:rPr>
              <w:t>Horodatage</w:t>
            </w:r>
            <w:r w:rsidR="006D79E9">
              <w:rPr>
                <w:noProof/>
                <w:webHidden/>
              </w:rPr>
              <w:tab/>
            </w:r>
            <w:r w:rsidR="006D79E9">
              <w:rPr>
                <w:noProof/>
                <w:webHidden/>
              </w:rPr>
              <w:fldChar w:fldCharType="begin"/>
            </w:r>
            <w:r w:rsidR="006D79E9">
              <w:rPr>
                <w:noProof/>
                <w:webHidden/>
              </w:rPr>
              <w:instrText xml:space="preserve"> PAGEREF _Toc154056356 \h </w:instrText>
            </w:r>
            <w:r w:rsidR="006D79E9">
              <w:rPr>
                <w:noProof/>
                <w:webHidden/>
              </w:rPr>
            </w:r>
            <w:r w:rsidR="006D79E9">
              <w:rPr>
                <w:noProof/>
                <w:webHidden/>
              </w:rPr>
              <w:fldChar w:fldCharType="separate"/>
            </w:r>
            <w:r w:rsidR="002B195A">
              <w:rPr>
                <w:noProof/>
                <w:webHidden/>
              </w:rPr>
              <w:t>12</w:t>
            </w:r>
            <w:r w:rsidR="006D79E9">
              <w:rPr>
                <w:noProof/>
                <w:webHidden/>
              </w:rPr>
              <w:fldChar w:fldCharType="end"/>
            </w:r>
          </w:hyperlink>
        </w:p>
        <w:p w14:paraId="4686FF18" w14:textId="0C58ED4C" w:rsidR="006D79E9" w:rsidRDefault="005A1BFE" w:rsidP="006D79E9">
          <w:pPr>
            <w:pStyle w:val="TM3"/>
            <w:tabs>
              <w:tab w:val="left" w:pos="1100"/>
              <w:tab w:val="right" w:leader="dot" w:pos="9062"/>
            </w:tabs>
            <w:spacing w:before="0"/>
            <w:rPr>
              <w:rFonts w:eastAsiaTheme="minorEastAsia" w:cstheme="minorBidi"/>
              <w:i w:val="0"/>
              <w:iCs w:val="0"/>
              <w:noProof/>
              <w:sz w:val="22"/>
              <w:szCs w:val="22"/>
            </w:rPr>
          </w:pPr>
          <w:hyperlink w:anchor="_Toc154056357" w:history="1">
            <w:r w:rsidR="006D79E9" w:rsidRPr="0054603D">
              <w:rPr>
                <w:rStyle w:val="Lienhypertexte"/>
                <w:noProof/>
              </w:rPr>
              <w:t>6.2.3</w:t>
            </w:r>
            <w:r w:rsidR="006D79E9">
              <w:rPr>
                <w:rFonts w:eastAsiaTheme="minorEastAsia" w:cstheme="minorBidi"/>
                <w:i w:val="0"/>
                <w:iCs w:val="0"/>
                <w:noProof/>
                <w:sz w:val="22"/>
                <w:szCs w:val="22"/>
              </w:rPr>
              <w:tab/>
            </w:r>
            <w:r w:rsidR="006D79E9" w:rsidRPr="0054603D">
              <w:rPr>
                <w:rStyle w:val="Lienhypertexte"/>
                <w:noProof/>
              </w:rPr>
              <w:t>Contrôle de virus</w:t>
            </w:r>
            <w:r w:rsidR="006D79E9">
              <w:rPr>
                <w:noProof/>
                <w:webHidden/>
              </w:rPr>
              <w:tab/>
            </w:r>
            <w:r w:rsidR="006D79E9">
              <w:rPr>
                <w:noProof/>
                <w:webHidden/>
              </w:rPr>
              <w:fldChar w:fldCharType="begin"/>
            </w:r>
            <w:r w:rsidR="006D79E9">
              <w:rPr>
                <w:noProof/>
                <w:webHidden/>
              </w:rPr>
              <w:instrText xml:space="preserve"> PAGEREF _Toc154056357 \h </w:instrText>
            </w:r>
            <w:r w:rsidR="006D79E9">
              <w:rPr>
                <w:noProof/>
                <w:webHidden/>
              </w:rPr>
            </w:r>
            <w:r w:rsidR="006D79E9">
              <w:rPr>
                <w:noProof/>
                <w:webHidden/>
              </w:rPr>
              <w:fldChar w:fldCharType="separate"/>
            </w:r>
            <w:r w:rsidR="002B195A">
              <w:rPr>
                <w:noProof/>
                <w:webHidden/>
              </w:rPr>
              <w:t>13</w:t>
            </w:r>
            <w:r w:rsidR="006D79E9">
              <w:rPr>
                <w:noProof/>
                <w:webHidden/>
              </w:rPr>
              <w:fldChar w:fldCharType="end"/>
            </w:r>
          </w:hyperlink>
        </w:p>
        <w:p w14:paraId="43F515B5" w14:textId="43022A58" w:rsidR="006D79E9" w:rsidRDefault="005A1BFE" w:rsidP="006D79E9">
          <w:pPr>
            <w:pStyle w:val="TM3"/>
            <w:tabs>
              <w:tab w:val="left" w:pos="1100"/>
              <w:tab w:val="right" w:leader="dot" w:pos="9062"/>
            </w:tabs>
            <w:spacing w:before="0"/>
            <w:rPr>
              <w:rFonts w:eastAsiaTheme="minorEastAsia" w:cstheme="minorBidi"/>
              <w:i w:val="0"/>
              <w:iCs w:val="0"/>
              <w:noProof/>
              <w:sz w:val="22"/>
              <w:szCs w:val="22"/>
            </w:rPr>
          </w:pPr>
          <w:hyperlink w:anchor="_Toc154056358" w:history="1">
            <w:r w:rsidR="006D79E9" w:rsidRPr="0054603D">
              <w:rPr>
                <w:rStyle w:val="Lienhypertexte"/>
                <w:noProof/>
              </w:rPr>
              <w:t>6.2.4</w:t>
            </w:r>
            <w:r w:rsidR="006D79E9">
              <w:rPr>
                <w:rFonts w:eastAsiaTheme="minorEastAsia" w:cstheme="minorBidi"/>
                <w:i w:val="0"/>
                <w:iCs w:val="0"/>
                <w:noProof/>
                <w:sz w:val="22"/>
                <w:szCs w:val="22"/>
              </w:rPr>
              <w:tab/>
            </w:r>
            <w:r w:rsidR="006D79E9" w:rsidRPr="0054603D">
              <w:rPr>
                <w:rStyle w:val="Lienhypertexte"/>
                <w:noProof/>
              </w:rPr>
              <w:t>Copie de sauvegarde</w:t>
            </w:r>
            <w:r w:rsidR="006D79E9">
              <w:rPr>
                <w:noProof/>
                <w:webHidden/>
              </w:rPr>
              <w:tab/>
            </w:r>
            <w:r w:rsidR="006D79E9">
              <w:rPr>
                <w:noProof/>
                <w:webHidden/>
              </w:rPr>
              <w:fldChar w:fldCharType="begin"/>
            </w:r>
            <w:r w:rsidR="006D79E9">
              <w:rPr>
                <w:noProof/>
                <w:webHidden/>
              </w:rPr>
              <w:instrText xml:space="preserve"> PAGEREF _Toc154056358 \h </w:instrText>
            </w:r>
            <w:r w:rsidR="006D79E9">
              <w:rPr>
                <w:noProof/>
                <w:webHidden/>
              </w:rPr>
            </w:r>
            <w:r w:rsidR="006D79E9">
              <w:rPr>
                <w:noProof/>
                <w:webHidden/>
              </w:rPr>
              <w:fldChar w:fldCharType="separate"/>
            </w:r>
            <w:r w:rsidR="002B195A">
              <w:rPr>
                <w:noProof/>
                <w:webHidden/>
              </w:rPr>
              <w:t>13</w:t>
            </w:r>
            <w:r w:rsidR="006D79E9">
              <w:rPr>
                <w:noProof/>
                <w:webHidden/>
              </w:rPr>
              <w:fldChar w:fldCharType="end"/>
            </w:r>
          </w:hyperlink>
        </w:p>
        <w:p w14:paraId="2C4EA05D" w14:textId="3F164F4B" w:rsidR="006D79E9" w:rsidRDefault="005A1BFE" w:rsidP="006D79E9">
          <w:pPr>
            <w:pStyle w:val="TM3"/>
            <w:tabs>
              <w:tab w:val="left" w:pos="1100"/>
              <w:tab w:val="right" w:leader="dot" w:pos="9062"/>
            </w:tabs>
            <w:spacing w:before="0"/>
            <w:rPr>
              <w:rFonts w:eastAsiaTheme="minorEastAsia" w:cstheme="minorBidi"/>
              <w:i w:val="0"/>
              <w:iCs w:val="0"/>
              <w:noProof/>
              <w:sz w:val="22"/>
              <w:szCs w:val="22"/>
            </w:rPr>
          </w:pPr>
          <w:hyperlink w:anchor="_Toc154056359" w:history="1">
            <w:r w:rsidR="006D79E9" w:rsidRPr="0054603D">
              <w:rPr>
                <w:rStyle w:val="Lienhypertexte"/>
                <w:noProof/>
              </w:rPr>
              <w:t>6.2.5</w:t>
            </w:r>
            <w:r w:rsidR="006D79E9">
              <w:rPr>
                <w:rFonts w:eastAsiaTheme="minorEastAsia" w:cstheme="minorBidi"/>
                <w:i w:val="0"/>
                <w:iCs w:val="0"/>
                <w:noProof/>
                <w:sz w:val="22"/>
                <w:szCs w:val="22"/>
              </w:rPr>
              <w:tab/>
            </w:r>
            <w:r w:rsidR="006D79E9" w:rsidRPr="0054603D">
              <w:rPr>
                <w:rStyle w:val="Lienhypertexte"/>
                <w:noProof/>
              </w:rPr>
              <w:t>Recommandations sur le format de transmission</w:t>
            </w:r>
            <w:r w:rsidR="006D79E9">
              <w:rPr>
                <w:noProof/>
                <w:webHidden/>
              </w:rPr>
              <w:tab/>
            </w:r>
            <w:r w:rsidR="006D79E9">
              <w:rPr>
                <w:noProof/>
                <w:webHidden/>
              </w:rPr>
              <w:fldChar w:fldCharType="begin"/>
            </w:r>
            <w:r w:rsidR="006D79E9">
              <w:rPr>
                <w:noProof/>
                <w:webHidden/>
              </w:rPr>
              <w:instrText xml:space="preserve"> PAGEREF _Toc154056359 \h </w:instrText>
            </w:r>
            <w:r w:rsidR="006D79E9">
              <w:rPr>
                <w:noProof/>
                <w:webHidden/>
              </w:rPr>
            </w:r>
            <w:r w:rsidR="006D79E9">
              <w:rPr>
                <w:noProof/>
                <w:webHidden/>
              </w:rPr>
              <w:fldChar w:fldCharType="separate"/>
            </w:r>
            <w:r w:rsidR="002B195A">
              <w:rPr>
                <w:noProof/>
                <w:webHidden/>
              </w:rPr>
              <w:t>14</w:t>
            </w:r>
            <w:r w:rsidR="006D79E9">
              <w:rPr>
                <w:noProof/>
                <w:webHidden/>
              </w:rPr>
              <w:fldChar w:fldCharType="end"/>
            </w:r>
          </w:hyperlink>
        </w:p>
        <w:p w14:paraId="5F6AE0EE" w14:textId="35196A8C" w:rsidR="006D79E9" w:rsidRDefault="005A1BFE" w:rsidP="006D79E9">
          <w:pPr>
            <w:pStyle w:val="TM3"/>
            <w:tabs>
              <w:tab w:val="left" w:pos="1100"/>
              <w:tab w:val="right" w:leader="dot" w:pos="9062"/>
            </w:tabs>
            <w:spacing w:before="0"/>
            <w:rPr>
              <w:rFonts w:eastAsiaTheme="minorEastAsia" w:cstheme="minorBidi"/>
              <w:i w:val="0"/>
              <w:iCs w:val="0"/>
              <w:noProof/>
              <w:sz w:val="22"/>
              <w:szCs w:val="22"/>
            </w:rPr>
          </w:pPr>
          <w:hyperlink w:anchor="_Toc154056360" w:history="1">
            <w:r w:rsidR="006D79E9" w:rsidRPr="0054603D">
              <w:rPr>
                <w:rStyle w:val="Lienhypertexte"/>
                <w:noProof/>
              </w:rPr>
              <w:t>6.2.6</w:t>
            </w:r>
            <w:r w:rsidR="006D79E9">
              <w:rPr>
                <w:rFonts w:eastAsiaTheme="minorEastAsia" w:cstheme="minorBidi"/>
                <w:i w:val="0"/>
                <w:iCs w:val="0"/>
                <w:noProof/>
                <w:sz w:val="22"/>
                <w:szCs w:val="22"/>
              </w:rPr>
              <w:tab/>
            </w:r>
            <w:r w:rsidR="006D79E9" w:rsidRPr="0054603D">
              <w:rPr>
                <w:rStyle w:val="Lienhypertexte"/>
                <w:noProof/>
              </w:rPr>
              <w:t>Signature électronique</w:t>
            </w:r>
            <w:r w:rsidR="006D79E9">
              <w:rPr>
                <w:noProof/>
                <w:webHidden/>
              </w:rPr>
              <w:tab/>
            </w:r>
            <w:r w:rsidR="006D79E9">
              <w:rPr>
                <w:noProof/>
                <w:webHidden/>
              </w:rPr>
              <w:fldChar w:fldCharType="begin"/>
            </w:r>
            <w:r w:rsidR="006D79E9">
              <w:rPr>
                <w:noProof/>
                <w:webHidden/>
              </w:rPr>
              <w:instrText xml:space="preserve"> PAGEREF _Toc154056360 \h </w:instrText>
            </w:r>
            <w:r w:rsidR="006D79E9">
              <w:rPr>
                <w:noProof/>
                <w:webHidden/>
              </w:rPr>
            </w:r>
            <w:r w:rsidR="006D79E9">
              <w:rPr>
                <w:noProof/>
                <w:webHidden/>
              </w:rPr>
              <w:fldChar w:fldCharType="separate"/>
            </w:r>
            <w:r w:rsidR="002B195A">
              <w:rPr>
                <w:noProof/>
                <w:webHidden/>
              </w:rPr>
              <w:t>14</w:t>
            </w:r>
            <w:r w:rsidR="006D79E9">
              <w:rPr>
                <w:noProof/>
                <w:webHidden/>
              </w:rPr>
              <w:fldChar w:fldCharType="end"/>
            </w:r>
          </w:hyperlink>
        </w:p>
        <w:p w14:paraId="2243FFCD" w14:textId="414A694C" w:rsidR="006D79E9" w:rsidRDefault="005A1BFE" w:rsidP="006D79E9">
          <w:pPr>
            <w:pStyle w:val="TM1"/>
            <w:tabs>
              <w:tab w:val="left" w:pos="1100"/>
              <w:tab w:val="right" w:leader="dot" w:pos="9062"/>
            </w:tabs>
            <w:spacing w:before="0" w:after="0"/>
            <w:rPr>
              <w:rFonts w:eastAsiaTheme="minorEastAsia" w:cstheme="minorBidi"/>
              <w:b w:val="0"/>
              <w:bCs w:val="0"/>
              <w:caps w:val="0"/>
              <w:noProof/>
              <w:sz w:val="22"/>
              <w:szCs w:val="22"/>
            </w:rPr>
          </w:pPr>
          <w:hyperlink w:anchor="_Toc154056361" w:history="1">
            <w:r w:rsidR="006D79E9" w:rsidRPr="0054603D">
              <w:rPr>
                <w:rStyle w:val="Lienhypertexte"/>
                <w:noProof/>
              </w:rPr>
              <w:t>ARTICLE 7</w:t>
            </w:r>
            <w:r w:rsidR="006D79E9">
              <w:rPr>
                <w:rFonts w:eastAsiaTheme="minorEastAsia" w:cstheme="minorBidi"/>
                <w:b w:val="0"/>
                <w:bCs w:val="0"/>
                <w:caps w:val="0"/>
                <w:noProof/>
                <w:sz w:val="22"/>
                <w:szCs w:val="22"/>
              </w:rPr>
              <w:tab/>
            </w:r>
            <w:r w:rsidR="006D79E9" w:rsidRPr="0054603D">
              <w:rPr>
                <w:rStyle w:val="Lienhypertexte"/>
                <w:noProof/>
              </w:rPr>
              <w:t>EVALUATION DES CANDIDATURES</w:t>
            </w:r>
            <w:r w:rsidR="006D79E9">
              <w:rPr>
                <w:noProof/>
                <w:webHidden/>
              </w:rPr>
              <w:tab/>
            </w:r>
            <w:r w:rsidR="006D79E9">
              <w:rPr>
                <w:noProof/>
                <w:webHidden/>
              </w:rPr>
              <w:fldChar w:fldCharType="begin"/>
            </w:r>
            <w:r w:rsidR="006D79E9">
              <w:rPr>
                <w:noProof/>
                <w:webHidden/>
              </w:rPr>
              <w:instrText xml:space="preserve"> PAGEREF _Toc154056361 \h </w:instrText>
            </w:r>
            <w:r w:rsidR="006D79E9">
              <w:rPr>
                <w:noProof/>
                <w:webHidden/>
              </w:rPr>
            </w:r>
            <w:r w:rsidR="006D79E9">
              <w:rPr>
                <w:noProof/>
                <w:webHidden/>
              </w:rPr>
              <w:fldChar w:fldCharType="separate"/>
            </w:r>
            <w:r w:rsidR="002B195A">
              <w:rPr>
                <w:noProof/>
                <w:webHidden/>
              </w:rPr>
              <w:t>16</w:t>
            </w:r>
            <w:r w:rsidR="006D79E9">
              <w:rPr>
                <w:noProof/>
                <w:webHidden/>
              </w:rPr>
              <w:fldChar w:fldCharType="end"/>
            </w:r>
          </w:hyperlink>
        </w:p>
        <w:p w14:paraId="25B9202F" w14:textId="3016097E" w:rsidR="006D79E9" w:rsidRDefault="005A1BFE" w:rsidP="006D79E9">
          <w:pPr>
            <w:pStyle w:val="TM1"/>
            <w:tabs>
              <w:tab w:val="left" w:pos="1100"/>
              <w:tab w:val="right" w:leader="dot" w:pos="9062"/>
            </w:tabs>
            <w:spacing w:before="0" w:after="0"/>
            <w:rPr>
              <w:rFonts w:eastAsiaTheme="minorEastAsia" w:cstheme="minorBidi"/>
              <w:b w:val="0"/>
              <w:bCs w:val="0"/>
              <w:caps w:val="0"/>
              <w:noProof/>
              <w:sz w:val="22"/>
              <w:szCs w:val="22"/>
            </w:rPr>
          </w:pPr>
          <w:hyperlink w:anchor="_Toc154056362" w:history="1">
            <w:r w:rsidR="006D79E9" w:rsidRPr="0054603D">
              <w:rPr>
                <w:rStyle w:val="Lienhypertexte"/>
                <w:noProof/>
              </w:rPr>
              <w:t>ARTICLE 8</w:t>
            </w:r>
            <w:r w:rsidR="006D79E9">
              <w:rPr>
                <w:rFonts w:eastAsiaTheme="minorEastAsia" w:cstheme="minorBidi"/>
                <w:b w:val="0"/>
                <w:bCs w:val="0"/>
                <w:caps w:val="0"/>
                <w:noProof/>
                <w:sz w:val="22"/>
                <w:szCs w:val="22"/>
              </w:rPr>
              <w:tab/>
            </w:r>
            <w:r w:rsidR="006D79E9" w:rsidRPr="0054603D">
              <w:rPr>
                <w:rStyle w:val="Lienhypertexte"/>
                <w:noProof/>
              </w:rPr>
              <w:t>JUGEMENT DES OFFRES</w:t>
            </w:r>
            <w:r w:rsidR="006D79E9">
              <w:rPr>
                <w:noProof/>
                <w:webHidden/>
              </w:rPr>
              <w:tab/>
            </w:r>
            <w:r w:rsidR="006D79E9">
              <w:rPr>
                <w:noProof/>
                <w:webHidden/>
              </w:rPr>
              <w:fldChar w:fldCharType="begin"/>
            </w:r>
            <w:r w:rsidR="006D79E9">
              <w:rPr>
                <w:noProof/>
                <w:webHidden/>
              </w:rPr>
              <w:instrText xml:space="preserve"> PAGEREF _Toc154056362 \h </w:instrText>
            </w:r>
            <w:r w:rsidR="006D79E9">
              <w:rPr>
                <w:noProof/>
                <w:webHidden/>
              </w:rPr>
            </w:r>
            <w:r w:rsidR="006D79E9">
              <w:rPr>
                <w:noProof/>
                <w:webHidden/>
              </w:rPr>
              <w:fldChar w:fldCharType="separate"/>
            </w:r>
            <w:r w:rsidR="002B195A">
              <w:rPr>
                <w:noProof/>
                <w:webHidden/>
              </w:rPr>
              <w:t>16</w:t>
            </w:r>
            <w:r w:rsidR="006D79E9">
              <w:rPr>
                <w:noProof/>
                <w:webHidden/>
              </w:rPr>
              <w:fldChar w:fldCharType="end"/>
            </w:r>
          </w:hyperlink>
        </w:p>
        <w:p w14:paraId="4A147434" w14:textId="26E80ABD" w:rsidR="006D79E9" w:rsidRDefault="005A1BFE" w:rsidP="006D79E9">
          <w:pPr>
            <w:pStyle w:val="TM2"/>
            <w:tabs>
              <w:tab w:val="left" w:pos="880"/>
              <w:tab w:val="right" w:leader="dot" w:pos="9062"/>
            </w:tabs>
            <w:spacing w:before="0"/>
            <w:rPr>
              <w:rFonts w:eastAsiaTheme="minorEastAsia" w:cstheme="minorBidi"/>
              <w:smallCaps w:val="0"/>
              <w:noProof/>
              <w:sz w:val="22"/>
              <w:szCs w:val="22"/>
            </w:rPr>
          </w:pPr>
          <w:hyperlink w:anchor="_Toc154056363" w:history="1">
            <w:r w:rsidR="006D79E9" w:rsidRPr="0054603D">
              <w:rPr>
                <w:rStyle w:val="Lienhypertexte"/>
                <w:noProof/>
              </w:rPr>
              <w:t>8.1</w:t>
            </w:r>
            <w:r w:rsidR="006D79E9">
              <w:rPr>
                <w:rFonts w:eastAsiaTheme="minorEastAsia" w:cstheme="minorBidi"/>
                <w:smallCaps w:val="0"/>
                <w:noProof/>
                <w:sz w:val="22"/>
                <w:szCs w:val="22"/>
              </w:rPr>
              <w:tab/>
            </w:r>
            <w:r w:rsidR="006D79E9" w:rsidRPr="0054603D">
              <w:rPr>
                <w:rStyle w:val="Lienhypertexte"/>
                <w:noProof/>
              </w:rPr>
              <w:t>Conditions générales</w:t>
            </w:r>
            <w:r w:rsidR="006D79E9">
              <w:rPr>
                <w:noProof/>
                <w:webHidden/>
              </w:rPr>
              <w:tab/>
            </w:r>
            <w:r w:rsidR="006D79E9">
              <w:rPr>
                <w:noProof/>
                <w:webHidden/>
              </w:rPr>
              <w:fldChar w:fldCharType="begin"/>
            </w:r>
            <w:r w:rsidR="006D79E9">
              <w:rPr>
                <w:noProof/>
                <w:webHidden/>
              </w:rPr>
              <w:instrText xml:space="preserve"> PAGEREF _Toc154056363 \h </w:instrText>
            </w:r>
            <w:r w:rsidR="006D79E9">
              <w:rPr>
                <w:noProof/>
                <w:webHidden/>
              </w:rPr>
            </w:r>
            <w:r w:rsidR="006D79E9">
              <w:rPr>
                <w:noProof/>
                <w:webHidden/>
              </w:rPr>
              <w:fldChar w:fldCharType="separate"/>
            </w:r>
            <w:r w:rsidR="002B195A">
              <w:rPr>
                <w:noProof/>
                <w:webHidden/>
              </w:rPr>
              <w:t>16</w:t>
            </w:r>
            <w:r w:rsidR="006D79E9">
              <w:rPr>
                <w:noProof/>
                <w:webHidden/>
              </w:rPr>
              <w:fldChar w:fldCharType="end"/>
            </w:r>
          </w:hyperlink>
        </w:p>
        <w:p w14:paraId="0DBAD386" w14:textId="287A924C" w:rsidR="006D79E9" w:rsidRDefault="005A1BFE" w:rsidP="006D79E9">
          <w:pPr>
            <w:pStyle w:val="TM2"/>
            <w:tabs>
              <w:tab w:val="left" w:pos="880"/>
              <w:tab w:val="right" w:leader="dot" w:pos="9062"/>
            </w:tabs>
            <w:spacing w:before="0"/>
            <w:rPr>
              <w:rFonts w:eastAsiaTheme="minorEastAsia" w:cstheme="minorBidi"/>
              <w:smallCaps w:val="0"/>
              <w:noProof/>
              <w:sz w:val="22"/>
              <w:szCs w:val="22"/>
            </w:rPr>
          </w:pPr>
          <w:hyperlink w:anchor="_Toc154056364" w:history="1">
            <w:r w:rsidR="006D79E9" w:rsidRPr="0054603D">
              <w:rPr>
                <w:rStyle w:val="Lienhypertexte"/>
                <w:noProof/>
              </w:rPr>
              <w:t>8.2</w:t>
            </w:r>
            <w:r w:rsidR="006D79E9">
              <w:rPr>
                <w:rFonts w:eastAsiaTheme="minorEastAsia" w:cstheme="minorBidi"/>
                <w:smallCaps w:val="0"/>
                <w:noProof/>
                <w:sz w:val="22"/>
                <w:szCs w:val="22"/>
              </w:rPr>
              <w:tab/>
            </w:r>
            <w:r w:rsidR="006D79E9" w:rsidRPr="0054603D">
              <w:rPr>
                <w:rStyle w:val="Lienhypertexte"/>
                <w:noProof/>
              </w:rPr>
              <w:t>Critères de jugement des offres</w:t>
            </w:r>
            <w:r w:rsidR="006D79E9">
              <w:rPr>
                <w:noProof/>
                <w:webHidden/>
              </w:rPr>
              <w:tab/>
            </w:r>
            <w:r w:rsidR="006D79E9">
              <w:rPr>
                <w:noProof/>
                <w:webHidden/>
              </w:rPr>
              <w:fldChar w:fldCharType="begin"/>
            </w:r>
            <w:r w:rsidR="006D79E9">
              <w:rPr>
                <w:noProof/>
                <w:webHidden/>
              </w:rPr>
              <w:instrText xml:space="preserve"> PAGEREF _Toc154056364 \h </w:instrText>
            </w:r>
            <w:r w:rsidR="006D79E9">
              <w:rPr>
                <w:noProof/>
                <w:webHidden/>
              </w:rPr>
            </w:r>
            <w:r w:rsidR="006D79E9">
              <w:rPr>
                <w:noProof/>
                <w:webHidden/>
              </w:rPr>
              <w:fldChar w:fldCharType="separate"/>
            </w:r>
            <w:r w:rsidR="002B195A">
              <w:rPr>
                <w:noProof/>
                <w:webHidden/>
              </w:rPr>
              <w:t>16</w:t>
            </w:r>
            <w:r w:rsidR="006D79E9">
              <w:rPr>
                <w:noProof/>
                <w:webHidden/>
              </w:rPr>
              <w:fldChar w:fldCharType="end"/>
            </w:r>
          </w:hyperlink>
        </w:p>
        <w:p w14:paraId="53516CFB" w14:textId="4AF75EB7" w:rsidR="006D79E9" w:rsidRDefault="005A1BFE" w:rsidP="006D79E9">
          <w:pPr>
            <w:pStyle w:val="TM2"/>
            <w:tabs>
              <w:tab w:val="left" w:pos="880"/>
              <w:tab w:val="right" w:leader="dot" w:pos="9062"/>
            </w:tabs>
            <w:spacing w:before="0"/>
            <w:rPr>
              <w:rFonts w:eastAsiaTheme="minorEastAsia" w:cstheme="minorBidi"/>
              <w:smallCaps w:val="0"/>
              <w:noProof/>
              <w:sz w:val="22"/>
              <w:szCs w:val="22"/>
            </w:rPr>
          </w:pPr>
          <w:hyperlink w:anchor="_Toc154056365" w:history="1">
            <w:r w:rsidR="006D79E9" w:rsidRPr="0054603D">
              <w:rPr>
                <w:rStyle w:val="Lienhypertexte"/>
                <w:noProof/>
              </w:rPr>
              <w:t>8.3</w:t>
            </w:r>
            <w:r w:rsidR="006D79E9">
              <w:rPr>
                <w:rFonts w:eastAsiaTheme="minorEastAsia" w:cstheme="minorBidi"/>
                <w:smallCaps w:val="0"/>
                <w:noProof/>
                <w:sz w:val="22"/>
                <w:szCs w:val="22"/>
              </w:rPr>
              <w:tab/>
            </w:r>
            <w:r w:rsidR="006D79E9" w:rsidRPr="0054603D">
              <w:rPr>
                <w:rStyle w:val="Lienhypertexte"/>
                <w:noProof/>
              </w:rPr>
              <w:t>Modalités de notation</w:t>
            </w:r>
            <w:r w:rsidR="006D79E9">
              <w:rPr>
                <w:noProof/>
                <w:webHidden/>
              </w:rPr>
              <w:tab/>
            </w:r>
            <w:r w:rsidR="006D79E9">
              <w:rPr>
                <w:noProof/>
                <w:webHidden/>
              </w:rPr>
              <w:fldChar w:fldCharType="begin"/>
            </w:r>
            <w:r w:rsidR="006D79E9">
              <w:rPr>
                <w:noProof/>
                <w:webHidden/>
              </w:rPr>
              <w:instrText xml:space="preserve"> PAGEREF _Toc154056365 \h </w:instrText>
            </w:r>
            <w:r w:rsidR="006D79E9">
              <w:rPr>
                <w:noProof/>
                <w:webHidden/>
              </w:rPr>
            </w:r>
            <w:r w:rsidR="006D79E9">
              <w:rPr>
                <w:noProof/>
                <w:webHidden/>
              </w:rPr>
              <w:fldChar w:fldCharType="separate"/>
            </w:r>
            <w:r w:rsidR="002B195A">
              <w:rPr>
                <w:noProof/>
                <w:webHidden/>
              </w:rPr>
              <w:t>17</w:t>
            </w:r>
            <w:r w:rsidR="006D79E9">
              <w:rPr>
                <w:noProof/>
                <w:webHidden/>
              </w:rPr>
              <w:fldChar w:fldCharType="end"/>
            </w:r>
          </w:hyperlink>
        </w:p>
        <w:p w14:paraId="75CEC6F3" w14:textId="0BF9874C" w:rsidR="006D79E9" w:rsidRDefault="005A1BFE" w:rsidP="006D79E9">
          <w:pPr>
            <w:pStyle w:val="TM3"/>
            <w:tabs>
              <w:tab w:val="left" w:pos="1100"/>
              <w:tab w:val="right" w:leader="dot" w:pos="9062"/>
            </w:tabs>
            <w:spacing w:before="0"/>
            <w:rPr>
              <w:rFonts w:eastAsiaTheme="minorEastAsia" w:cstheme="minorBidi"/>
              <w:i w:val="0"/>
              <w:iCs w:val="0"/>
              <w:noProof/>
              <w:sz w:val="22"/>
              <w:szCs w:val="22"/>
            </w:rPr>
          </w:pPr>
          <w:hyperlink w:anchor="_Toc154056366" w:history="1">
            <w:r w:rsidR="006D79E9" w:rsidRPr="0054603D">
              <w:rPr>
                <w:rStyle w:val="Lienhypertexte"/>
                <w:noProof/>
              </w:rPr>
              <w:t>8.3.1</w:t>
            </w:r>
            <w:r w:rsidR="006D79E9">
              <w:rPr>
                <w:rFonts w:eastAsiaTheme="minorEastAsia" w:cstheme="minorBidi"/>
                <w:i w:val="0"/>
                <w:iCs w:val="0"/>
                <w:noProof/>
                <w:sz w:val="22"/>
                <w:szCs w:val="22"/>
              </w:rPr>
              <w:tab/>
            </w:r>
            <w:r w:rsidR="006D79E9" w:rsidRPr="0054603D">
              <w:rPr>
                <w:rStyle w:val="Lienhypertexte"/>
                <w:noProof/>
              </w:rPr>
              <w:t>Critère A « Valeur technique »</w:t>
            </w:r>
            <w:r w:rsidR="006D79E9">
              <w:rPr>
                <w:noProof/>
                <w:webHidden/>
              </w:rPr>
              <w:tab/>
            </w:r>
            <w:r w:rsidR="006D79E9">
              <w:rPr>
                <w:noProof/>
                <w:webHidden/>
              </w:rPr>
              <w:fldChar w:fldCharType="begin"/>
            </w:r>
            <w:r w:rsidR="006D79E9">
              <w:rPr>
                <w:noProof/>
                <w:webHidden/>
              </w:rPr>
              <w:instrText xml:space="preserve"> PAGEREF _Toc154056366 \h </w:instrText>
            </w:r>
            <w:r w:rsidR="006D79E9">
              <w:rPr>
                <w:noProof/>
                <w:webHidden/>
              </w:rPr>
            </w:r>
            <w:r w:rsidR="006D79E9">
              <w:rPr>
                <w:noProof/>
                <w:webHidden/>
              </w:rPr>
              <w:fldChar w:fldCharType="separate"/>
            </w:r>
            <w:r w:rsidR="002B195A">
              <w:rPr>
                <w:noProof/>
                <w:webHidden/>
              </w:rPr>
              <w:t>17</w:t>
            </w:r>
            <w:r w:rsidR="006D79E9">
              <w:rPr>
                <w:noProof/>
                <w:webHidden/>
              </w:rPr>
              <w:fldChar w:fldCharType="end"/>
            </w:r>
          </w:hyperlink>
        </w:p>
        <w:p w14:paraId="18B35C74" w14:textId="21DF9D56" w:rsidR="006D79E9" w:rsidRDefault="005A1BFE" w:rsidP="006D79E9">
          <w:pPr>
            <w:pStyle w:val="TM3"/>
            <w:tabs>
              <w:tab w:val="left" w:pos="1100"/>
              <w:tab w:val="right" w:leader="dot" w:pos="9062"/>
            </w:tabs>
            <w:spacing w:before="0"/>
            <w:rPr>
              <w:rFonts w:eastAsiaTheme="minorEastAsia" w:cstheme="minorBidi"/>
              <w:i w:val="0"/>
              <w:iCs w:val="0"/>
              <w:noProof/>
              <w:sz w:val="22"/>
              <w:szCs w:val="22"/>
            </w:rPr>
          </w:pPr>
          <w:hyperlink w:anchor="_Toc154056367" w:history="1">
            <w:r w:rsidR="006D79E9" w:rsidRPr="0054603D">
              <w:rPr>
                <w:rStyle w:val="Lienhypertexte"/>
                <w:noProof/>
              </w:rPr>
              <w:t>8.3.2</w:t>
            </w:r>
            <w:r w:rsidR="006D79E9">
              <w:rPr>
                <w:rFonts w:eastAsiaTheme="minorEastAsia" w:cstheme="minorBidi"/>
                <w:i w:val="0"/>
                <w:iCs w:val="0"/>
                <w:noProof/>
                <w:sz w:val="22"/>
                <w:szCs w:val="22"/>
              </w:rPr>
              <w:tab/>
            </w:r>
            <w:r w:rsidR="006D79E9" w:rsidRPr="0054603D">
              <w:rPr>
                <w:rStyle w:val="Lienhypertexte"/>
                <w:noProof/>
              </w:rPr>
              <w:t>Critère B « Coût du projet sur 4 ans (Prestations forfaitaires + simulation de commandes) »</w:t>
            </w:r>
            <w:r w:rsidR="006D79E9">
              <w:rPr>
                <w:noProof/>
                <w:webHidden/>
              </w:rPr>
              <w:tab/>
            </w:r>
            <w:r w:rsidR="006D79E9">
              <w:rPr>
                <w:noProof/>
                <w:webHidden/>
              </w:rPr>
              <w:fldChar w:fldCharType="begin"/>
            </w:r>
            <w:r w:rsidR="006D79E9">
              <w:rPr>
                <w:noProof/>
                <w:webHidden/>
              </w:rPr>
              <w:instrText xml:space="preserve"> PAGEREF _Toc154056367 \h </w:instrText>
            </w:r>
            <w:r w:rsidR="006D79E9">
              <w:rPr>
                <w:noProof/>
                <w:webHidden/>
              </w:rPr>
            </w:r>
            <w:r w:rsidR="006D79E9">
              <w:rPr>
                <w:noProof/>
                <w:webHidden/>
              </w:rPr>
              <w:fldChar w:fldCharType="separate"/>
            </w:r>
            <w:r w:rsidR="002B195A">
              <w:rPr>
                <w:noProof/>
                <w:webHidden/>
              </w:rPr>
              <w:t>21</w:t>
            </w:r>
            <w:r w:rsidR="006D79E9">
              <w:rPr>
                <w:noProof/>
                <w:webHidden/>
              </w:rPr>
              <w:fldChar w:fldCharType="end"/>
            </w:r>
          </w:hyperlink>
        </w:p>
        <w:p w14:paraId="33EE9181" w14:textId="4B1672AE" w:rsidR="006D79E9" w:rsidRDefault="005A1BFE" w:rsidP="006D79E9">
          <w:pPr>
            <w:pStyle w:val="TM3"/>
            <w:tabs>
              <w:tab w:val="left" w:pos="1100"/>
              <w:tab w:val="right" w:leader="dot" w:pos="9062"/>
            </w:tabs>
            <w:spacing w:before="0"/>
            <w:rPr>
              <w:rFonts w:eastAsiaTheme="minorEastAsia" w:cstheme="minorBidi"/>
              <w:i w:val="0"/>
              <w:iCs w:val="0"/>
              <w:noProof/>
              <w:sz w:val="22"/>
              <w:szCs w:val="22"/>
            </w:rPr>
          </w:pPr>
          <w:hyperlink w:anchor="_Toc154056368" w:history="1">
            <w:r w:rsidR="006D79E9" w:rsidRPr="0054603D">
              <w:rPr>
                <w:rStyle w:val="Lienhypertexte"/>
                <w:noProof/>
              </w:rPr>
              <w:t>8.3.3</w:t>
            </w:r>
            <w:r w:rsidR="006D79E9">
              <w:rPr>
                <w:rFonts w:eastAsiaTheme="minorEastAsia" w:cstheme="minorBidi"/>
                <w:i w:val="0"/>
                <w:iCs w:val="0"/>
                <w:noProof/>
                <w:sz w:val="22"/>
                <w:szCs w:val="22"/>
              </w:rPr>
              <w:tab/>
            </w:r>
            <w:r w:rsidR="006D79E9" w:rsidRPr="0054603D">
              <w:rPr>
                <w:rStyle w:val="Lienhypertexte"/>
                <w:noProof/>
              </w:rPr>
              <w:t>Constitution de la note finale</w:t>
            </w:r>
            <w:r w:rsidR="006D79E9">
              <w:rPr>
                <w:noProof/>
                <w:webHidden/>
              </w:rPr>
              <w:tab/>
            </w:r>
            <w:r w:rsidR="006D79E9">
              <w:rPr>
                <w:noProof/>
                <w:webHidden/>
              </w:rPr>
              <w:fldChar w:fldCharType="begin"/>
            </w:r>
            <w:r w:rsidR="006D79E9">
              <w:rPr>
                <w:noProof/>
                <w:webHidden/>
              </w:rPr>
              <w:instrText xml:space="preserve"> PAGEREF _Toc154056368 \h </w:instrText>
            </w:r>
            <w:r w:rsidR="006D79E9">
              <w:rPr>
                <w:noProof/>
                <w:webHidden/>
              </w:rPr>
            </w:r>
            <w:r w:rsidR="006D79E9">
              <w:rPr>
                <w:noProof/>
                <w:webHidden/>
              </w:rPr>
              <w:fldChar w:fldCharType="separate"/>
            </w:r>
            <w:r w:rsidR="002B195A">
              <w:rPr>
                <w:noProof/>
                <w:webHidden/>
              </w:rPr>
              <w:t>22</w:t>
            </w:r>
            <w:r w:rsidR="006D79E9">
              <w:rPr>
                <w:noProof/>
                <w:webHidden/>
              </w:rPr>
              <w:fldChar w:fldCharType="end"/>
            </w:r>
          </w:hyperlink>
        </w:p>
        <w:p w14:paraId="6250C0A7" w14:textId="044211AF" w:rsidR="006D79E9" w:rsidRDefault="005A1BFE" w:rsidP="006D79E9">
          <w:pPr>
            <w:pStyle w:val="TM1"/>
            <w:tabs>
              <w:tab w:val="left" w:pos="1100"/>
              <w:tab w:val="right" w:leader="dot" w:pos="9062"/>
            </w:tabs>
            <w:spacing w:before="0" w:after="0"/>
            <w:rPr>
              <w:rFonts w:eastAsiaTheme="minorEastAsia" w:cstheme="minorBidi"/>
              <w:b w:val="0"/>
              <w:bCs w:val="0"/>
              <w:caps w:val="0"/>
              <w:noProof/>
              <w:sz w:val="22"/>
              <w:szCs w:val="22"/>
            </w:rPr>
          </w:pPr>
          <w:hyperlink w:anchor="_Toc154056369" w:history="1">
            <w:r w:rsidR="006D79E9" w:rsidRPr="0054603D">
              <w:rPr>
                <w:rStyle w:val="Lienhypertexte"/>
                <w:noProof/>
              </w:rPr>
              <w:t>ARTICLE 9</w:t>
            </w:r>
            <w:r w:rsidR="006D79E9">
              <w:rPr>
                <w:rFonts w:eastAsiaTheme="minorEastAsia" w:cstheme="minorBidi"/>
                <w:b w:val="0"/>
                <w:bCs w:val="0"/>
                <w:caps w:val="0"/>
                <w:noProof/>
                <w:sz w:val="22"/>
                <w:szCs w:val="22"/>
              </w:rPr>
              <w:tab/>
            </w:r>
            <w:r w:rsidR="006D79E9" w:rsidRPr="0054603D">
              <w:rPr>
                <w:rStyle w:val="Lienhypertexte"/>
                <w:noProof/>
              </w:rPr>
              <w:t>MODIFICATIONS DE DETAIL AU DOSSIER DE CONSULTATION</w:t>
            </w:r>
            <w:r w:rsidR="006D79E9">
              <w:rPr>
                <w:noProof/>
                <w:webHidden/>
              </w:rPr>
              <w:tab/>
            </w:r>
            <w:r w:rsidR="006D79E9">
              <w:rPr>
                <w:noProof/>
                <w:webHidden/>
              </w:rPr>
              <w:fldChar w:fldCharType="begin"/>
            </w:r>
            <w:r w:rsidR="006D79E9">
              <w:rPr>
                <w:noProof/>
                <w:webHidden/>
              </w:rPr>
              <w:instrText xml:space="preserve"> PAGEREF _Toc154056369 \h </w:instrText>
            </w:r>
            <w:r w:rsidR="006D79E9">
              <w:rPr>
                <w:noProof/>
                <w:webHidden/>
              </w:rPr>
            </w:r>
            <w:r w:rsidR="006D79E9">
              <w:rPr>
                <w:noProof/>
                <w:webHidden/>
              </w:rPr>
              <w:fldChar w:fldCharType="separate"/>
            </w:r>
            <w:r w:rsidR="002B195A">
              <w:rPr>
                <w:noProof/>
                <w:webHidden/>
              </w:rPr>
              <w:t>22</w:t>
            </w:r>
            <w:r w:rsidR="006D79E9">
              <w:rPr>
                <w:noProof/>
                <w:webHidden/>
              </w:rPr>
              <w:fldChar w:fldCharType="end"/>
            </w:r>
          </w:hyperlink>
        </w:p>
        <w:p w14:paraId="4EFBA8C0" w14:textId="207C9212" w:rsidR="006D79E9" w:rsidRDefault="005A1BFE" w:rsidP="006D79E9">
          <w:pPr>
            <w:pStyle w:val="TM1"/>
            <w:tabs>
              <w:tab w:val="left" w:pos="1320"/>
              <w:tab w:val="right" w:leader="dot" w:pos="9062"/>
            </w:tabs>
            <w:spacing w:before="0" w:after="0"/>
            <w:rPr>
              <w:rFonts w:eastAsiaTheme="minorEastAsia" w:cstheme="minorBidi"/>
              <w:b w:val="0"/>
              <w:bCs w:val="0"/>
              <w:caps w:val="0"/>
              <w:noProof/>
              <w:sz w:val="22"/>
              <w:szCs w:val="22"/>
            </w:rPr>
          </w:pPr>
          <w:hyperlink w:anchor="_Toc154056370" w:history="1">
            <w:r w:rsidR="006D79E9" w:rsidRPr="0054603D">
              <w:rPr>
                <w:rStyle w:val="Lienhypertexte"/>
                <w:noProof/>
              </w:rPr>
              <w:t>ARTICLE 10</w:t>
            </w:r>
            <w:r w:rsidR="006D79E9">
              <w:rPr>
                <w:rFonts w:eastAsiaTheme="minorEastAsia" w:cstheme="minorBidi"/>
                <w:b w:val="0"/>
                <w:bCs w:val="0"/>
                <w:caps w:val="0"/>
                <w:noProof/>
                <w:sz w:val="22"/>
                <w:szCs w:val="22"/>
              </w:rPr>
              <w:tab/>
            </w:r>
            <w:r w:rsidR="006D79E9" w:rsidRPr="0054603D">
              <w:rPr>
                <w:rStyle w:val="Lienhypertexte"/>
                <w:noProof/>
              </w:rPr>
              <w:t>INSTANCES ET VOIES DE RECOURS</w:t>
            </w:r>
            <w:r w:rsidR="006D79E9">
              <w:rPr>
                <w:noProof/>
                <w:webHidden/>
              </w:rPr>
              <w:tab/>
            </w:r>
            <w:r w:rsidR="006D79E9">
              <w:rPr>
                <w:noProof/>
                <w:webHidden/>
              </w:rPr>
              <w:fldChar w:fldCharType="begin"/>
            </w:r>
            <w:r w:rsidR="006D79E9">
              <w:rPr>
                <w:noProof/>
                <w:webHidden/>
              </w:rPr>
              <w:instrText xml:space="preserve"> PAGEREF _Toc154056370 \h </w:instrText>
            </w:r>
            <w:r w:rsidR="006D79E9">
              <w:rPr>
                <w:noProof/>
                <w:webHidden/>
              </w:rPr>
            </w:r>
            <w:r w:rsidR="006D79E9">
              <w:rPr>
                <w:noProof/>
                <w:webHidden/>
              </w:rPr>
              <w:fldChar w:fldCharType="separate"/>
            </w:r>
            <w:r w:rsidR="002B195A">
              <w:rPr>
                <w:noProof/>
                <w:webHidden/>
              </w:rPr>
              <w:t>22</w:t>
            </w:r>
            <w:r w:rsidR="006D79E9">
              <w:rPr>
                <w:noProof/>
                <w:webHidden/>
              </w:rPr>
              <w:fldChar w:fldCharType="end"/>
            </w:r>
          </w:hyperlink>
        </w:p>
        <w:p w14:paraId="27859EAD" w14:textId="6C34FE6A" w:rsidR="006D79E9" w:rsidRDefault="005A1BFE" w:rsidP="006D79E9">
          <w:pPr>
            <w:pStyle w:val="TM1"/>
            <w:tabs>
              <w:tab w:val="right" w:leader="dot" w:pos="9062"/>
            </w:tabs>
            <w:spacing w:before="0" w:after="0"/>
            <w:rPr>
              <w:rFonts w:eastAsiaTheme="minorEastAsia" w:cstheme="minorBidi"/>
              <w:b w:val="0"/>
              <w:bCs w:val="0"/>
              <w:caps w:val="0"/>
              <w:noProof/>
              <w:sz w:val="22"/>
              <w:szCs w:val="22"/>
            </w:rPr>
          </w:pPr>
          <w:hyperlink w:anchor="_Toc154056371" w:history="1">
            <w:r w:rsidR="006D79E9" w:rsidRPr="0054603D">
              <w:rPr>
                <w:rStyle w:val="Lienhypertexte"/>
                <w:noProof/>
              </w:rPr>
              <w:t>ANNEXEs</w:t>
            </w:r>
            <w:r w:rsidR="006D79E9">
              <w:rPr>
                <w:noProof/>
                <w:webHidden/>
              </w:rPr>
              <w:tab/>
            </w:r>
            <w:r w:rsidR="006D79E9">
              <w:rPr>
                <w:noProof/>
                <w:webHidden/>
              </w:rPr>
              <w:fldChar w:fldCharType="begin"/>
            </w:r>
            <w:r w:rsidR="006D79E9">
              <w:rPr>
                <w:noProof/>
                <w:webHidden/>
              </w:rPr>
              <w:instrText xml:space="preserve"> PAGEREF _Toc154056371 \h </w:instrText>
            </w:r>
            <w:r w:rsidR="006D79E9">
              <w:rPr>
                <w:noProof/>
                <w:webHidden/>
              </w:rPr>
            </w:r>
            <w:r w:rsidR="006D79E9">
              <w:rPr>
                <w:noProof/>
                <w:webHidden/>
              </w:rPr>
              <w:fldChar w:fldCharType="separate"/>
            </w:r>
            <w:r w:rsidR="002B195A">
              <w:rPr>
                <w:noProof/>
                <w:webHidden/>
              </w:rPr>
              <w:t>23</w:t>
            </w:r>
            <w:r w:rsidR="006D79E9">
              <w:rPr>
                <w:noProof/>
                <w:webHidden/>
              </w:rPr>
              <w:fldChar w:fldCharType="end"/>
            </w:r>
          </w:hyperlink>
        </w:p>
        <w:p w14:paraId="360C0032" w14:textId="60464743" w:rsidR="00BB7B31" w:rsidRDefault="00BB7B31" w:rsidP="006D79E9">
          <w:pPr>
            <w:spacing w:before="0" w:after="0"/>
          </w:pPr>
          <w:r>
            <w:rPr>
              <w:b/>
              <w:bCs/>
            </w:rPr>
            <w:fldChar w:fldCharType="end"/>
          </w:r>
        </w:p>
      </w:sdtContent>
    </w:sdt>
    <w:p w14:paraId="0C5C7F06" w14:textId="77777777" w:rsidR="00B26C7C" w:rsidRDefault="00B26C7C" w:rsidP="002C3FDC">
      <w:pPr>
        <w:spacing w:before="0" w:after="0"/>
      </w:pPr>
    </w:p>
    <w:p w14:paraId="69DCAE5C" w14:textId="2574C955" w:rsidR="00395660" w:rsidRDefault="00395660" w:rsidP="00B26C7C">
      <w:r>
        <w:br w:type="page"/>
      </w:r>
    </w:p>
    <w:p w14:paraId="473D33A8" w14:textId="77777777" w:rsidR="00395660" w:rsidRPr="00B24052" w:rsidRDefault="00395660" w:rsidP="00B26C7C">
      <w:pPr>
        <w:pStyle w:val="Titre1"/>
      </w:pPr>
      <w:bookmarkStart w:id="4" w:name="_Toc138749730"/>
      <w:bookmarkStart w:id="5" w:name="_Toc138946629"/>
      <w:bookmarkStart w:id="6" w:name="_Toc141866265"/>
      <w:bookmarkStart w:id="7" w:name="_Toc154056328"/>
      <w:bookmarkStart w:id="8" w:name="_Toc394063338"/>
      <w:bookmarkStart w:id="9" w:name="_Toc129867496"/>
      <w:r w:rsidRPr="00B24052">
        <w:lastRenderedPageBreak/>
        <w:t>OBJET DE LA CONSULTATION</w:t>
      </w:r>
      <w:bookmarkEnd w:id="4"/>
      <w:bookmarkEnd w:id="5"/>
      <w:bookmarkEnd w:id="6"/>
      <w:bookmarkEnd w:id="7"/>
    </w:p>
    <w:p w14:paraId="11F37EAA" w14:textId="32F2DFE7" w:rsidR="00395660" w:rsidRDefault="00395660" w:rsidP="00B26C7C">
      <w:r w:rsidRPr="00B26C7C">
        <w:t>Le présent règlement de la consultation (RC) a pour objet de fixer les modalités d’organisation de la consultation.</w:t>
      </w:r>
    </w:p>
    <w:p w14:paraId="1FBF6EAE" w14:textId="622B02A7" w:rsidR="00E21D53" w:rsidRPr="00E21D53" w:rsidRDefault="007518FE" w:rsidP="00E21D53">
      <w:r>
        <w:t>L’accord-cadre adressé p</w:t>
      </w:r>
      <w:r w:rsidR="00E21D53">
        <w:t>ar la consultation a pour objet</w:t>
      </w:r>
      <w:r w:rsidR="00E21D53" w:rsidRPr="00E21D53">
        <w:t xml:space="preserve"> la mise en place d’une solution de Gestion de Campagnes Marketing avec les fonctionnalités principales décrites ci-dessous :</w:t>
      </w:r>
    </w:p>
    <w:p w14:paraId="0E05BB91" w14:textId="77777777" w:rsidR="00E21D53" w:rsidRPr="00E21D53" w:rsidRDefault="00E21D53" w:rsidP="00E21D53">
      <w:pPr>
        <w:numPr>
          <w:ilvl w:val="0"/>
          <w:numId w:val="48"/>
        </w:numPr>
      </w:pPr>
      <w:r w:rsidRPr="00E21D53">
        <w:t xml:space="preserve">Gestion des contenus : permettre aux équipes métiers </w:t>
      </w:r>
      <w:proofErr w:type="spellStart"/>
      <w:r w:rsidRPr="00E21D53">
        <w:t>Cnam</w:t>
      </w:r>
      <w:proofErr w:type="spellEnd"/>
      <w:r w:rsidRPr="00E21D53">
        <w:t xml:space="preserve"> de créer facilement des modèles Email, SMS, Messages vocaux et notifications push smartphone</w:t>
      </w:r>
    </w:p>
    <w:p w14:paraId="0CF95F8D" w14:textId="77777777" w:rsidR="00E21D53" w:rsidRPr="00E21D53" w:rsidRDefault="00E21D53" w:rsidP="00E21D53">
      <w:pPr>
        <w:numPr>
          <w:ilvl w:val="0"/>
          <w:numId w:val="48"/>
        </w:numPr>
      </w:pPr>
      <w:r w:rsidRPr="00E21D53">
        <w:t xml:space="preserve">Utilisation des données </w:t>
      </w:r>
      <w:proofErr w:type="spellStart"/>
      <w:r w:rsidRPr="00E21D53">
        <w:t>Cnam</w:t>
      </w:r>
      <w:proofErr w:type="spellEnd"/>
      <w:r w:rsidRPr="00E21D53">
        <w:t xml:space="preserve"> : des </w:t>
      </w:r>
      <w:proofErr w:type="spellStart"/>
      <w:r w:rsidRPr="00E21D53">
        <w:t>datamarts</w:t>
      </w:r>
      <w:proofErr w:type="spellEnd"/>
      <w:r w:rsidRPr="00E21D53">
        <w:t xml:space="preserve"> </w:t>
      </w:r>
      <w:proofErr w:type="spellStart"/>
      <w:r w:rsidRPr="00E21D53">
        <w:t>Cnam</w:t>
      </w:r>
      <w:proofErr w:type="spellEnd"/>
      <w:r w:rsidRPr="00E21D53">
        <w:t xml:space="preserve"> permettant de segmenter la population et de fournir les informations intégrées dans les messages devront être intégrés à la solution</w:t>
      </w:r>
    </w:p>
    <w:p w14:paraId="55D36EB3" w14:textId="77777777" w:rsidR="00E21D53" w:rsidRPr="00E21D53" w:rsidRDefault="00E21D53" w:rsidP="00E21D53">
      <w:pPr>
        <w:numPr>
          <w:ilvl w:val="0"/>
          <w:numId w:val="48"/>
        </w:numPr>
      </w:pPr>
      <w:r w:rsidRPr="00E21D53">
        <w:t xml:space="preserve">Préparation des campagnes : les équipes métiers </w:t>
      </w:r>
      <w:proofErr w:type="spellStart"/>
      <w:r w:rsidRPr="00E21D53">
        <w:t>Cnam</w:t>
      </w:r>
      <w:proofErr w:type="spellEnd"/>
      <w:r w:rsidRPr="00E21D53">
        <w:t xml:space="preserve"> pourront effectuer le ciblage, la construction, l’exécution, la planification et la mesure de la performance des campagnes</w:t>
      </w:r>
    </w:p>
    <w:p w14:paraId="2B4AB7FF" w14:textId="77777777" w:rsidR="00E21D53" w:rsidRPr="00E21D53" w:rsidRDefault="00E21D53" w:rsidP="00E21D53">
      <w:pPr>
        <w:numPr>
          <w:ilvl w:val="0"/>
          <w:numId w:val="48"/>
        </w:numPr>
      </w:pPr>
      <w:r w:rsidRPr="00E21D53">
        <w:t xml:space="preserve">Diffusion de messages : les canaux gérés par l’applicatif seront les emails, les SMS, les messages vocaux et les notifications push smartphone. La diffusion des courriers et des messages dans le compte </w:t>
      </w:r>
      <w:proofErr w:type="spellStart"/>
      <w:r w:rsidRPr="00E21D53">
        <w:t>ameli</w:t>
      </w:r>
      <w:proofErr w:type="spellEnd"/>
      <w:r w:rsidRPr="00E21D53">
        <w:t xml:space="preserve"> se fera via des accrochages avec le SI </w:t>
      </w:r>
      <w:proofErr w:type="spellStart"/>
      <w:r w:rsidRPr="00E21D53">
        <w:t>Cnam</w:t>
      </w:r>
      <w:proofErr w:type="spellEnd"/>
      <w:r w:rsidRPr="00E21D53">
        <w:t xml:space="preserve">. </w:t>
      </w:r>
    </w:p>
    <w:p w14:paraId="6C818BD9" w14:textId="77777777" w:rsidR="00E21D53" w:rsidRPr="00E21D53" w:rsidRDefault="00E21D53" w:rsidP="00E21D53">
      <w:pPr>
        <w:numPr>
          <w:ilvl w:val="0"/>
          <w:numId w:val="47"/>
        </w:numPr>
      </w:pPr>
      <w:r w:rsidRPr="00E21D53">
        <w:t xml:space="preserve">Statistiques : les statistiques de diffusion devront être disponibles ainsi que toutes les informations sur les coûts des envois. Elles seront également mises à disposition du Si </w:t>
      </w:r>
      <w:proofErr w:type="spellStart"/>
      <w:r w:rsidRPr="00E21D53">
        <w:t>Cnam</w:t>
      </w:r>
      <w:proofErr w:type="spellEnd"/>
      <w:r w:rsidRPr="00E21D53">
        <w:t>.</w:t>
      </w:r>
    </w:p>
    <w:p w14:paraId="40DEF859" w14:textId="77777777" w:rsidR="00E21D53" w:rsidRPr="00E21D53" w:rsidRDefault="00E21D53" w:rsidP="00E21D53">
      <w:pPr>
        <w:numPr>
          <w:ilvl w:val="0"/>
          <w:numId w:val="47"/>
        </w:numPr>
      </w:pPr>
      <w:r w:rsidRPr="00E21D53">
        <w:t>Traçabilité : les communications transmises aux clients seront tracées dans la base nationale des contacts (BCM) de la GRC pour une gestion cohérente des diffusions vis-à-vis des clients : en particulier, le pilotage de la pression relationnelle perçue par les clients et la mise à jour du référentiel national des coordonnées de contact</w:t>
      </w:r>
    </w:p>
    <w:p w14:paraId="44EA3331" w14:textId="77777777" w:rsidR="00E21D53" w:rsidRPr="00E21D53" w:rsidRDefault="00E21D53" w:rsidP="00E21D53">
      <w:pPr>
        <w:numPr>
          <w:ilvl w:val="0"/>
          <w:numId w:val="46"/>
        </w:numPr>
      </w:pPr>
      <w:r w:rsidRPr="00E21D53">
        <w:t xml:space="preserve">Gestion du </w:t>
      </w:r>
      <w:proofErr w:type="spellStart"/>
      <w:r w:rsidRPr="00E21D53">
        <w:t>tracking</w:t>
      </w:r>
      <w:proofErr w:type="spellEnd"/>
      <w:r w:rsidRPr="00E21D53">
        <w:t xml:space="preserve"> et des désabonnements  </w:t>
      </w:r>
    </w:p>
    <w:p w14:paraId="67BAB5DE" w14:textId="77777777" w:rsidR="00E21D53" w:rsidRPr="00E21D53" w:rsidRDefault="00E21D53" w:rsidP="00E21D53">
      <w:pPr>
        <w:numPr>
          <w:ilvl w:val="0"/>
          <w:numId w:val="46"/>
        </w:numPr>
      </w:pPr>
      <w:r w:rsidRPr="00E21D53">
        <w:t>Gestion des Habilitations</w:t>
      </w:r>
    </w:p>
    <w:p w14:paraId="00DFE20A" w14:textId="77777777" w:rsidR="00E21D53" w:rsidRPr="00E21D53" w:rsidRDefault="00E21D53" w:rsidP="00E21D53">
      <w:pPr>
        <w:numPr>
          <w:ilvl w:val="0"/>
          <w:numId w:val="46"/>
        </w:numPr>
      </w:pPr>
      <w:r w:rsidRPr="00E21D53">
        <w:t>L’hébergement, l’exploitation et la maintenance de la solution précitée.</w:t>
      </w:r>
    </w:p>
    <w:p w14:paraId="27EF4BB0" w14:textId="77777777" w:rsidR="00E21D53" w:rsidRPr="00E21D53" w:rsidRDefault="00E21D53" w:rsidP="00E21D53">
      <w:pPr>
        <w:numPr>
          <w:ilvl w:val="0"/>
          <w:numId w:val="46"/>
        </w:numPr>
      </w:pPr>
      <w:r w:rsidRPr="00E21D53">
        <w:t>La prestation de réversibilité [en cas d’affermissement de la tranche optionnelle To1].</w:t>
      </w:r>
    </w:p>
    <w:p w14:paraId="2D875BF7" w14:textId="25F98804" w:rsidR="00946771" w:rsidRDefault="00E21D53" w:rsidP="00946771">
      <w:r w:rsidRPr="00E21D53">
        <w:t>La diffusion multicanale est à destination de la totalité des interlocuteurs de l'Assurance Maladie dont les assurés, les professionnels de santé et les employeurs.</w:t>
      </w:r>
    </w:p>
    <w:p w14:paraId="00579C2A" w14:textId="03F38378" w:rsidR="00395660" w:rsidRPr="00D82EEC" w:rsidRDefault="00AD5A55" w:rsidP="00B26C7C">
      <w:r>
        <w:t xml:space="preserve">L’accord-cadre issu de la consultation sera </w:t>
      </w:r>
      <w:r w:rsidR="00395660" w:rsidRPr="00BA16E0">
        <w:t xml:space="preserve">conclu en application </w:t>
      </w:r>
      <w:r w:rsidR="00395660">
        <w:t>du Code de la commande publique issu de l</w:t>
      </w:r>
      <w:r>
        <w:t>'ordonnance n°</w:t>
      </w:r>
      <w:r w:rsidR="00395660" w:rsidRPr="00E75BCF">
        <w:t>2018-1074 du 26 novembre 2018</w:t>
      </w:r>
      <w:r w:rsidR="00395660">
        <w:t xml:space="preserve"> portant partie législative du Code de la commande publique et du</w:t>
      </w:r>
      <w:r w:rsidR="00395660" w:rsidRPr="00E75BCF">
        <w:t xml:space="preserve"> décret n°2018-1075 du 3 décembre 2018 portant partie réglementaire </w:t>
      </w:r>
      <w:r w:rsidR="00395660">
        <w:t xml:space="preserve">du Code de la commande publique, </w:t>
      </w:r>
      <w:r w:rsidR="00395660" w:rsidRPr="00E75BCF">
        <w:t>parus au Journal officiel du 5 décembre 2018.</w:t>
      </w:r>
    </w:p>
    <w:p w14:paraId="3C0E9FCB" w14:textId="77777777" w:rsidR="00395660" w:rsidRPr="00F56087" w:rsidRDefault="00395660" w:rsidP="00B26C7C">
      <w:r w:rsidRPr="008D63E0">
        <w:t xml:space="preserve">Le détail des </w:t>
      </w:r>
      <w:r>
        <w:t>prestations est repris dans le C</w:t>
      </w:r>
      <w:r w:rsidRPr="008D63E0">
        <w:t>ahier des clauses techniques particulières du dossier de consultation des entreprises.</w:t>
      </w:r>
    </w:p>
    <w:p w14:paraId="181512DB" w14:textId="71224CEC" w:rsidR="00395660" w:rsidRPr="00B24052" w:rsidRDefault="00395660" w:rsidP="00B26C7C">
      <w:pPr>
        <w:pStyle w:val="Titre1"/>
      </w:pPr>
      <w:bookmarkStart w:id="10" w:name="_Toc138749731"/>
      <w:bookmarkStart w:id="11" w:name="_Toc138946630"/>
      <w:bookmarkStart w:id="12" w:name="_Toc141866266"/>
      <w:bookmarkStart w:id="13" w:name="_Toc154056329"/>
      <w:bookmarkEnd w:id="8"/>
      <w:bookmarkEnd w:id="9"/>
      <w:r w:rsidRPr="00792372">
        <w:t>ETENDUE ET CONDITIONS DE LA CONSULTATION</w:t>
      </w:r>
      <w:bookmarkEnd w:id="10"/>
      <w:bookmarkEnd w:id="11"/>
      <w:bookmarkEnd w:id="12"/>
      <w:bookmarkEnd w:id="13"/>
    </w:p>
    <w:p w14:paraId="7B8110D4" w14:textId="5199D5CA" w:rsidR="00395660" w:rsidRPr="00B26C7C" w:rsidRDefault="00395660" w:rsidP="00B26C7C">
      <w:pPr>
        <w:pStyle w:val="Titre2"/>
      </w:pPr>
      <w:bookmarkStart w:id="14" w:name="_Toc339962343"/>
      <w:bookmarkStart w:id="15" w:name="_Toc387997711"/>
      <w:bookmarkStart w:id="16" w:name="_Toc138749732"/>
      <w:bookmarkStart w:id="17" w:name="_Toc138946631"/>
      <w:bookmarkStart w:id="18" w:name="_Toc141866267"/>
      <w:bookmarkStart w:id="19" w:name="_Toc154056330"/>
      <w:r w:rsidRPr="00B26C7C">
        <w:t>Mode de consultation</w:t>
      </w:r>
      <w:bookmarkEnd w:id="14"/>
      <w:bookmarkEnd w:id="15"/>
      <w:bookmarkEnd w:id="16"/>
      <w:bookmarkEnd w:id="17"/>
      <w:bookmarkEnd w:id="18"/>
      <w:bookmarkEnd w:id="19"/>
    </w:p>
    <w:p w14:paraId="216F9AD7" w14:textId="068CFF2D" w:rsidR="00395660" w:rsidRPr="00E24C4A" w:rsidRDefault="00395660" w:rsidP="00B26C7C">
      <w:r w:rsidRPr="00DF1495">
        <w:t xml:space="preserve">La procédure retenue est </w:t>
      </w:r>
      <w:r w:rsidR="00E7256B">
        <w:t xml:space="preserve">l’appel d’offres ouvert </w:t>
      </w:r>
      <w:r w:rsidRPr="00DF1495">
        <w:t>passé</w:t>
      </w:r>
      <w:r>
        <w:t>e</w:t>
      </w:r>
      <w:r w:rsidRPr="00DF1495">
        <w:t xml:space="preserve"> en application des articles </w:t>
      </w:r>
      <w:r>
        <w:t xml:space="preserve">L2113-10 et 11, </w:t>
      </w:r>
      <w:r>
        <w:rPr>
          <w:color w:val="000000"/>
        </w:rPr>
        <w:t xml:space="preserve">L2124-1 à 2, R2124-1 à 2, et </w:t>
      </w:r>
      <w:r w:rsidR="00E7256B">
        <w:rPr>
          <w:rFonts w:cs="Calibri"/>
          <w:color w:val="000000"/>
        </w:rPr>
        <w:t xml:space="preserve">R2161-2 à 5 </w:t>
      </w:r>
      <w:r w:rsidRPr="00374E48">
        <w:rPr>
          <w:color w:val="000000"/>
        </w:rPr>
        <w:t xml:space="preserve">du </w:t>
      </w:r>
      <w:r>
        <w:rPr>
          <w:color w:val="000000"/>
        </w:rPr>
        <w:t>Code de la commande publique</w:t>
      </w:r>
      <w:r w:rsidRPr="001A27CC">
        <w:t>.</w:t>
      </w:r>
    </w:p>
    <w:p w14:paraId="5193ED77" w14:textId="2BE91A92" w:rsidR="00395660" w:rsidRPr="00B26C7C" w:rsidRDefault="00395660" w:rsidP="00B26C7C">
      <w:pPr>
        <w:pStyle w:val="Titre2"/>
      </w:pPr>
      <w:bookmarkStart w:id="20" w:name="_Toc387997712"/>
      <w:bookmarkStart w:id="21" w:name="_Toc138749733"/>
      <w:bookmarkStart w:id="22" w:name="_Toc138946632"/>
      <w:bookmarkStart w:id="23" w:name="_Toc141866268"/>
      <w:bookmarkStart w:id="24" w:name="_Toc154056331"/>
      <w:r w:rsidRPr="00B26C7C">
        <w:t xml:space="preserve">Forme </w:t>
      </w:r>
      <w:bookmarkEnd w:id="20"/>
      <w:r w:rsidRPr="00B26C7C">
        <w:t>de l’accord-cadre</w:t>
      </w:r>
      <w:bookmarkEnd w:id="21"/>
      <w:bookmarkEnd w:id="22"/>
      <w:bookmarkEnd w:id="23"/>
      <w:bookmarkEnd w:id="24"/>
      <w:r w:rsidRPr="00B26C7C">
        <w:t xml:space="preserve"> </w:t>
      </w:r>
    </w:p>
    <w:p w14:paraId="3309D363" w14:textId="77777777" w:rsidR="00395660" w:rsidRDefault="00395660" w:rsidP="00B26C7C">
      <w:r>
        <w:lastRenderedPageBreak/>
        <w:t>Il est fait application des articles R2162-1 à R2162-6, R2162-13 et R2162-14 du Code de la commande publique.</w:t>
      </w:r>
    </w:p>
    <w:p w14:paraId="1AFF38AF" w14:textId="5B2AE7DA" w:rsidR="00395660" w:rsidRPr="00DF1495" w:rsidRDefault="00395660" w:rsidP="00B26C7C">
      <w:r w:rsidRPr="00DF1495">
        <w:t xml:space="preserve">Au terme de la consultation, un </w:t>
      </w:r>
      <w:r>
        <w:t>accord-cadre</w:t>
      </w:r>
      <w:r w:rsidRPr="00DF1495">
        <w:t xml:space="preserve"> </w:t>
      </w:r>
      <w:r w:rsidRPr="00455BBD">
        <w:t>mono</w:t>
      </w:r>
      <w:r w:rsidRPr="00DF1495">
        <w:t xml:space="preserve"> attributaire </w:t>
      </w:r>
      <w:r w:rsidR="00AD5A55">
        <w:t>est</w:t>
      </w:r>
      <w:r w:rsidRPr="00DF1495">
        <w:t xml:space="preserve"> conclu</w:t>
      </w:r>
      <w:r>
        <w:t xml:space="preserve"> par la </w:t>
      </w:r>
      <w:proofErr w:type="spellStart"/>
      <w:r>
        <w:t>Cnam</w:t>
      </w:r>
      <w:proofErr w:type="spellEnd"/>
      <w:r>
        <w:t>.</w:t>
      </w:r>
    </w:p>
    <w:p w14:paraId="4C2E627F" w14:textId="77777777" w:rsidR="00395660" w:rsidRPr="00321906" w:rsidRDefault="00395660" w:rsidP="00B26C7C">
      <w:r>
        <w:t xml:space="preserve">Il </w:t>
      </w:r>
      <w:r w:rsidRPr="00321906">
        <w:t xml:space="preserve">contient une tranche ferme qui comporte </w:t>
      </w:r>
      <w:r>
        <w:t>une partie forfaitaire et une partie exécutée</w:t>
      </w:r>
      <w:r w:rsidRPr="00375B2F">
        <w:t xml:space="preserve"> au moyen de bons de commande dans les conditions fixées </w:t>
      </w:r>
      <w:r>
        <w:t>aux articles R2162-13 et 14</w:t>
      </w:r>
      <w:r w:rsidRPr="00375B2F">
        <w:t xml:space="preserve"> du </w:t>
      </w:r>
      <w:r>
        <w:t>Code de la commande publique</w:t>
      </w:r>
      <w:r w:rsidRPr="00321906">
        <w:t>.</w:t>
      </w:r>
    </w:p>
    <w:p w14:paraId="71633525" w14:textId="6215945F" w:rsidR="002B195A" w:rsidRDefault="00395660" w:rsidP="002B195A">
      <w:r>
        <w:t xml:space="preserve">Il </w:t>
      </w:r>
      <w:r w:rsidRPr="00321906">
        <w:t xml:space="preserve">contient </w:t>
      </w:r>
      <w:r w:rsidR="003B5C05">
        <w:t>une tranche optionnelle</w:t>
      </w:r>
      <w:r w:rsidRPr="00321906">
        <w:t xml:space="preserve"> en application des articles R2113-4 à 6 du code de la commande publique</w:t>
      </w:r>
      <w:r w:rsidR="009565E1" w:rsidRPr="00321906">
        <w:t>.</w:t>
      </w:r>
      <w:bookmarkStart w:id="25" w:name="_Toc387997713"/>
      <w:bookmarkStart w:id="26" w:name="_Toc138749734"/>
      <w:bookmarkStart w:id="27" w:name="_Toc138946633"/>
      <w:bookmarkStart w:id="28" w:name="_Toc141866269"/>
      <w:bookmarkStart w:id="29" w:name="_Toc154056332"/>
    </w:p>
    <w:p w14:paraId="5EEEEC1C" w14:textId="586E6EC0" w:rsidR="00395660" w:rsidRPr="00B26C7C" w:rsidRDefault="00395660" w:rsidP="00B26C7C">
      <w:pPr>
        <w:pStyle w:val="Titre2"/>
      </w:pPr>
      <w:r w:rsidRPr="00B26C7C">
        <w:t>Décomposition en lots</w:t>
      </w:r>
      <w:bookmarkStart w:id="30" w:name="_Toc387997714"/>
      <w:bookmarkEnd w:id="25"/>
      <w:bookmarkEnd w:id="26"/>
      <w:bookmarkEnd w:id="27"/>
      <w:bookmarkEnd w:id="28"/>
      <w:bookmarkEnd w:id="29"/>
    </w:p>
    <w:p w14:paraId="0EE4DC8B" w14:textId="7D18EABC" w:rsidR="00395660" w:rsidRDefault="00395660" w:rsidP="00B26C7C">
      <w:r>
        <w:t>L’accord-cadre n’est pas alloti.</w:t>
      </w:r>
    </w:p>
    <w:p w14:paraId="3FF21C5E" w14:textId="60FA2579" w:rsidR="00561A02" w:rsidRDefault="00561A02" w:rsidP="00B26C7C">
      <w:r>
        <w:t>En effet, et conformément à l’a</w:t>
      </w:r>
      <w:r w:rsidRPr="00561A02">
        <w:t>rticle L2113-11</w:t>
      </w:r>
      <w:r>
        <w:t xml:space="preserve"> du Code de la commande publique, la </w:t>
      </w:r>
      <w:proofErr w:type="spellStart"/>
      <w:r>
        <w:t>Cnam</w:t>
      </w:r>
      <w:proofErr w:type="spellEnd"/>
      <w:r>
        <w:t xml:space="preserve"> décide de ne pas allotir en raison d’un risque de rendre techniquement difficile ou financièrement plus coûteuse l'exécution des prestations.</w:t>
      </w:r>
    </w:p>
    <w:p w14:paraId="7CED8953" w14:textId="2D2E5E82" w:rsidR="00395660" w:rsidRPr="00B26C7C" w:rsidRDefault="00395660" w:rsidP="00B26C7C">
      <w:pPr>
        <w:pStyle w:val="Titre2"/>
      </w:pPr>
      <w:bookmarkStart w:id="31" w:name="_Toc138749735"/>
      <w:bookmarkStart w:id="32" w:name="_Toc138946634"/>
      <w:bookmarkStart w:id="33" w:name="_Toc141866270"/>
      <w:bookmarkStart w:id="34" w:name="_Toc154056333"/>
      <w:r w:rsidRPr="00B26C7C">
        <w:t>Montant de l’accord-cadre</w:t>
      </w:r>
      <w:bookmarkEnd w:id="31"/>
      <w:bookmarkEnd w:id="32"/>
      <w:bookmarkEnd w:id="33"/>
      <w:bookmarkEnd w:id="34"/>
      <w:r w:rsidRPr="00B26C7C">
        <w:t xml:space="preserve"> </w:t>
      </w:r>
      <w:bookmarkEnd w:id="30"/>
    </w:p>
    <w:p w14:paraId="3FBA2445" w14:textId="2FFB97C5" w:rsidR="00395660" w:rsidRPr="00D4791A" w:rsidRDefault="00395660" w:rsidP="00B26C7C">
      <w:r w:rsidRPr="00D4791A">
        <w:t>Le montant estimé, et non contractuel, pour la durée maximale de l’accord-cadre ainsi que l’(les) éventuel(s) accord(s)-cadre(s) négocié(s) sans publicité ni mise en concurrence ayant pour objet la réalisation de</w:t>
      </w:r>
      <w:r w:rsidR="00E21D53">
        <w:t xml:space="preserve"> prestations similaires, est de</w:t>
      </w:r>
      <w:r w:rsidR="00E7256B" w:rsidRPr="00E21D53">
        <w:t xml:space="preserve"> </w:t>
      </w:r>
      <w:r w:rsidR="006F59A4">
        <w:t xml:space="preserve">35 566 667 </w:t>
      </w:r>
      <w:r w:rsidR="00E21D53">
        <w:t>€ HT (soit</w:t>
      </w:r>
      <w:r w:rsidR="00AD0871" w:rsidRPr="00E21D53">
        <w:t xml:space="preserve"> </w:t>
      </w:r>
      <w:r w:rsidR="006F59A4" w:rsidRPr="006F59A4">
        <w:t xml:space="preserve">42 680 000 </w:t>
      </w:r>
      <w:r w:rsidRPr="00E21D53">
        <w:t>€</w:t>
      </w:r>
      <w:r w:rsidR="00E21D53">
        <w:t xml:space="preserve"> </w:t>
      </w:r>
      <w:r w:rsidRPr="00E21D53">
        <w:t>TTC).</w:t>
      </w:r>
      <w:r w:rsidRPr="00E21D53">
        <w:rPr>
          <w:strike/>
        </w:rPr>
        <w:t xml:space="preserve"> </w:t>
      </w:r>
    </w:p>
    <w:p w14:paraId="630E534A" w14:textId="22CE7F9E" w:rsidR="00395660" w:rsidRPr="00AA074F" w:rsidRDefault="00395660" w:rsidP="00B26C7C">
      <w:r w:rsidRPr="00D4791A">
        <w:t>Le montant maximum de la partie à bons de commande sur la durée totale de l’accord-cadre initial, reconduction comprise, soit 4 ans, est de</w:t>
      </w:r>
      <w:r w:rsidRPr="00E21D53">
        <w:t xml:space="preserve"> </w:t>
      </w:r>
      <w:r w:rsidR="00E21D53">
        <w:t xml:space="preserve">750 000 €HT (soit 900 000 </w:t>
      </w:r>
      <w:r w:rsidRPr="00E21D53">
        <w:t>€TTC).</w:t>
      </w:r>
    </w:p>
    <w:p w14:paraId="379E3120" w14:textId="3D5D1842" w:rsidR="00395660" w:rsidRPr="00B26C7C" w:rsidRDefault="00395660" w:rsidP="00B26C7C">
      <w:pPr>
        <w:pStyle w:val="Titre2"/>
      </w:pPr>
      <w:bookmarkStart w:id="35" w:name="_Toc387997715"/>
      <w:bookmarkStart w:id="36" w:name="_Toc138749736"/>
      <w:bookmarkStart w:id="37" w:name="_Toc138946635"/>
      <w:bookmarkStart w:id="38" w:name="_Toc141866271"/>
      <w:bookmarkStart w:id="39" w:name="_Toc154056334"/>
      <w:r w:rsidRPr="00B26C7C">
        <w:t>Nomenclature communautaire</w:t>
      </w:r>
      <w:bookmarkEnd w:id="35"/>
      <w:bookmarkEnd w:id="36"/>
      <w:bookmarkEnd w:id="37"/>
      <w:bookmarkEnd w:id="38"/>
      <w:bookmarkEnd w:id="39"/>
    </w:p>
    <w:p w14:paraId="460E3A78" w14:textId="77777777" w:rsidR="005773C2" w:rsidRPr="00E21D53" w:rsidRDefault="005773C2" w:rsidP="005773C2">
      <w:pPr>
        <w:tabs>
          <w:tab w:val="left" w:pos="426"/>
          <w:tab w:val="left" w:pos="851"/>
        </w:tabs>
        <w:spacing w:before="240"/>
        <w:rPr>
          <w:rFonts w:eastAsia="Times New Roman" w:cs="Calibri"/>
        </w:rPr>
      </w:pPr>
      <w:bookmarkStart w:id="40" w:name="_Ref139890402"/>
      <w:bookmarkStart w:id="41" w:name="_Toc141866272"/>
      <w:r w:rsidRPr="00E21D53">
        <w:rPr>
          <w:rFonts w:cs="Calibri"/>
        </w:rPr>
        <w:t>Code CPV principal :</w:t>
      </w:r>
    </w:p>
    <w:p w14:paraId="2AE5E363" w14:textId="77777777" w:rsidR="005773C2" w:rsidRPr="00E21D53" w:rsidRDefault="005773C2" w:rsidP="005773C2">
      <w:pPr>
        <w:ind w:left="567"/>
      </w:pPr>
      <w:r w:rsidRPr="00E21D53">
        <w:t>64210000-1 - Services de téléphonie et de transmission de données</w:t>
      </w:r>
    </w:p>
    <w:p w14:paraId="505125FB" w14:textId="77777777" w:rsidR="005773C2" w:rsidRPr="00E21D53" w:rsidRDefault="005773C2" w:rsidP="005773C2">
      <w:pPr>
        <w:tabs>
          <w:tab w:val="left" w:pos="426"/>
          <w:tab w:val="left" w:pos="851"/>
        </w:tabs>
        <w:spacing w:before="240"/>
        <w:rPr>
          <w:rFonts w:eastAsia="Times New Roman" w:cs="Calibri"/>
        </w:rPr>
      </w:pPr>
      <w:r w:rsidRPr="00E21D53">
        <w:rPr>
          <w:rFonts w:cs="Calibri"/>
        </w:rPr>
        <w:t>Codes CPV secondaires :</w:t>
      </w:r>
    </w:p>
    <w:p w14:paraId="542ADFEE" w14:textId="77777777" w:rsidR="005773C2" w:rsidRPr="00E21D53" w:rsidRDefault="005773C2" w:rsidP="005773C2">
      <w:pPr>
        <w:ind w:left="567"/>
      </w:pPr>
      <w:r w:rsidRPr="00E21D53">
        <w:t>79330000-6 - Services statistiques</w:t>
      </w:r>
    </w:p>
    <w:p w14:paraId="0BDD8DD2" w14:textId="77777777" w:rsidR="005773C2" w:rsidRPr="00E21D53" w:rsidRDefault="005773C2" w:rsidP="005773C2">
      <w:pPr>
        <w:ind w:left="567"/>
      </w:pPr>
      <w:r w:rsidRPr="00E21D53">
        <w:t>72250000-2 Services de maintenance des systèmes et services d'assistance</w:t>
      </w:r>
    </w:p>
    <w:p w14:paraId="1C86B562" w14:textId="06ACDAE8" w:rsidR="00704C59" w:rsidRPr="00B26C7C" w:rsidRDefault="00704C59" w:rsidP="00B26C7C">
      <w:pPr>
        <w:pStyle w:val="Titre2"/>
      </w:pPr>
      <w:bookmarkStart w:id="42" w:name="_Ref141868670"/>
      <w:bookmarkStart w:id="43" w:name="_Toc154056335"/>
      <w:r w:rsidRPr="00B26C7C">
        <w:t>Délai de validité des offres</w:t>
      </w:r>
      <w:bookmarkEnd w:id="0"/>
      <w:bookmarkEnd w:id="1"/>
      <w:bookmarkEnd w:id="2"/>
      <w:bookmarkEnd w:id="40"/>
      <w:bookmarkEnd w:id="41"/>
      <w:bookmarkEnd w:id="42"/>
      <w:bookmarkEnd w:id="43"/>
    </w:p>
    <w:p w14:paraId="76E92C64" w14:textId="1EBE6302" w:rsidR="00704C59" w:rsidRPr="008D63E0" w:rsidRDefault="00704C59" w:rsidP="00B26C7C">
      <w:r w:rsidRPr="008D63E0">
        <w:t>Le délai de validité des offres est fixé à</w:t>
      </w:r>
      <w:r w:rsidR="007C5679" w:rsidRPr="008D63E0">
        <w:t xml:space="preserve"> </w:t>
      </w:r>
      <w:r w:rsidR="005773C2">
        <w:t>9</w:t>
      </w:r>
      <w:r w:rsidRPr="008D63E0">
        <w:t xml:space="preserve"> mois, à compter de la date limite de remise des offres indiquée dans le présent règlement de la consultation.</w:t>
      </w:r>
    </w:p>
    <w:p w14:paraId="6A58F694" w14:textId="1A3B048C" w:rsidR="00704C59" w:rsidRPr="00B26C7C" w:rsidRDefault="00704C59" w:rsidP="00B26C7C">
      <w:pPr>
        <w:pStyle w:val="Titre2"/>
      </w:pPr>
      <w:bookmarkStart w:id="44" w:name="_Toc339962346"/>
      <w:bookmarkStart w:id="45" w:name="_Toc387997717"/>
      <w:bookmarkStart w:id="46" w:name="_Toc124152864"/>
      <w:bookmarkStart w:id="47" w:name="_Toc141866273"/>
      <w:bookmarkStart w:id="48" w:name="_Toc154056336"/>
      <w:r w:rsidRPr="00B26C7C">
        <w:t>Durée d</w:t>
      </w:r>
      <w:bookmarkEnd w:id="44"/>
      <w:bookmarkEnd w:id="45"/>
      <w:r w:rsidR="000F7110" w:rsidRPr="00B26C7C">
        <w:t>e l’accord-cadre</w:t>
      </w:r>
      <w:bookmarkEnd w:id="46"/>
      <w:bookmarkEnd w:id="47"/>
      <w:bookmarkEnd w:id="48"/>
    </w:p>
    <w:p w14:paraId="4D158F69" w14:textId="22CAE270" w:rsidR="003B5C05" w:rsidRDefault="003B5C05" w:rsidP="00B26C7C">
      <w:r w:rsidRPr="003B5C05">
        <w:t>Le présent accord-cadre est conclu pour une durée de 3 ans, à compter de sa date de notification</w:t>
      </w:r>
      <w:r>
        <w:t xml:space="preserve"> au Titulaire</w:t>
      </w:r>
      <w:r w:rsidRPr="003B5C05">
        <w:t>. Il est reconductible 1 fois, pour la période de 1 an. La durée maximale de l’accord cadre est de 4 ans, renouvellement compris.</w:t>
      </w:r>
    </w:p>
    <w:p w14:paraId="3A68DF65" w14:textId="4C7379B0" w:rsidR="00E7256B" w:rsidRPr="003B5C05" w:rsidRDefault="00E7256B" w:rsidP="00B26C7C">
      <w:r w:rsidRPr="003B5C05">
        <w:t>La reconduction de l’accord-cadre est expresse. La décision de reconduction est notifiée au Titulaire, par lettre recommandée avec accusé de réception, deux mois avant la date anniversaire de notification au Titulaire.</w:t>
      </w:r>
    </w:p>
    <w:p w14:paraId="5EF48914" w14:textId="5EC32A46" w:rsidR="00E7256B" w:rsidRPr="003B5C05" w:rsidRDefault="00E7256B" w:rsidP="00B26C7C">
      <w:r w:rsidRPr="003B5C05">
        <w:t>Conformément à l’article R2112-4 du Code de la commande publique, le Titulaire ne peut s’opposer à cette reconduction.</w:t>
      </w:r>
    </w:p>
    <w:p w14:paraId="6780365E" w14:textId="7347A16B" w:rsidR="00982BDC" w:rsidRPr="003B5C05" w:rsidRDefault="005773C2" w:rsidP="00B26C7C">
      <w:r w:rsidRPr="003B5C05">
        <w:t>L’accord-cadre</w:t>
      </w:r>
      <w:r w:rsidR="00982BDC" w:rsidRPr="003B5C05">
        <w:t xml:space="preserve"> </w:t>
      </w:r>
      <w:proofErr w:type="gramStart"/>
      <w:r w:rsidR="00982BDC" w:rsidRPr="003B5C05">
        <w:t>peut être</w:t>
      </w:r>
      <w:proofErr w:type="gramEnd"/>
      <w:r w:rsidR="00982BDC" w:rsidRPr="003B5C05">
        <w:t xml:space="preserve"> résilié à tout moment par la </w:t>
      </w:r>
      <w:proofErr w:type="spellStart"/>
      <w:r w:rsidR="00982BDC" w:rsidRPr="003B5C05">
        <w:t>Cnam</w:t>
      </w:r>
      <w:proofErr w:type="spellEnd"/>
      <w:r w:rsidR="00982BDC" w:rsidRPr="003B5C05">
        <w:t xml:space="preserve"> dans les conditions prévues par le Cahier des clauses administratives particulières (CCAP).</w:t>
      </w:r>
    </w:p>
    <w:p w14:paraId="3CB29AE0" w14:textId="6BC92B09" w:rsidR="00982BDC" w:rsidRPr="003B5C05" w:rsidRDefault="00982BDC" w:rsidP="00B26C7C">
      <w:r w:rsidRPr="003B5C05">
        <w:lastRenderedPageBreak/>
        <w:t xml:space="preserve">Les bons de commande émis avant l’expiration de l’accord-cadre </w:t>
      </w:r>
      <w:r w:rsidR="005773C2" w:rsidRPr="003B5C05">
        <w:t>peuvent</w:t>
      </w:r>
      <w:r w:rsidRPr="003B5C05">
        <w:t xml:space="preserve"> continuer à produire leurs effets pour une période ne pouvant excéder </w:t>
      </w:r>
      <w:r w:rsidR="005773C2" w:rsidRPr="003B5C05">
        <w:t>6</w:t>
      </w:r>
      <w:r w:rsidRPr="003B5C05">
        <w:t xml:space="preserve"> mois à compter du terme dudit accord-cadre conformément </w:t>
      </w:r>
      <w:r w:rsidR="003B5C05">
        <w:t>aux stipulations de l’article 6.3 du</w:t>
      </w:r>
      <w:r w:rsidRPr="003B5C05">
        <w:t xml:space="preserve"> CCAP</w:t>
      </w:r>
      <w:r w:rsidR="003B5C05">
        <w:t>.</w:t>
      </w:r>
    </w:p>
    <w:p w14:paraId="2AEC5E57" w14:textId="043CA873" w:rsidR="00704C59" w:rsidRPr="00B26C7C" w:rsidRDefault="00704C59" w:rsidP="00B26C7C">
      <w:pPr>
        <w:pStyle w:val="Titre2"/>
      </w:pPr>
      <w:bookmarkStart w:id="49" w:name="_Toc339962347"/>
      <w:bookmarkStart w:id="50" w:name="_Toc387997718"/>
      <w:bookmarkStart w:id="51" w:name="_Toc124152865"/>
      <w:bookmarkStart w:id="52" w:name="_Toc141866274"/>
      <w:bookmarkStart w:id="53" w:name="_Toc154056337"/>
      <w:r w:rsidRPr="00B26C7C">
        <w:t xml:space="preserve">Lieu d’exécution </w:t>
      </w:r>
      <w:bookmarkEnd w:id="49"/>
      <w:bookmarkEnd w:id="50"/>
      <w:r w:rsidR="00982C86" w:rsidRPr="00B26C7C">
        <w:t>des prestations</w:t>
      </w:r>
      <w:bookmarkEnd w:id="51"/>
      <w:bookmarkEnd w:id="52"/>
      <w:bookmarkEnd w:id="53"/>
    </w:p>
    <w:p w14:paraId="5105B68F" w14:textId="6DC33820" w:rsidR="007B649A" w:rsidRPr="006F5CFD" w:rsidRDefault="00704C59" w:rsidP="00B26C7C">
      <w:r w:rsidRPr="006F5CFD">
        <w:t xml:space="preserve">Les prestations sont exécutées </w:t>
      </w:r>
      <w:r w:rsidR="00887A2F">
        <w:t xml:space="preserve">notamment </w:t>
      </w:r>
      <w:r w:rsidRPr="006F5CFD">
        <w:t xml:space="preserve">en </w:t>
      </w:r>
      <w:r w:rsidR="00E7256B">
        <w:t>France métropolitaine</w:t>
      </w:r>
      <w:r w:rsidR="00887A2F">
        <w:t>, et dans les conditions précisées à l’article 7 du CCAP</w:t>
      </w:r>
      <w:r w:rsidR="002305F8">
        <w:t>.</w:t>
      </w:r>
    </w:p>
    <w:p w14:paraId="1F648C6B" w14:textId="08906EEF" w:rsidR="00704C59" w:rsidRPr="00B26C7C" w:rsidRDefault="00704C59" w:rsidP="00B26C7C">
      <w:pPr>
        <w:pStyle w:val="Titre2"/>
      </w:pPr>
      <w:bookmarkStart w:id="54" w:name="_Toc339962348"/>
      <w:bookmarkStart w:id="55" w:name="_Toc387997719"/>
      <w:bookmarkStart w:id="56" w:name="_Toc124152866"/>
      <w:bookmarkStart w:id="57" w:name="_Toc141866275"/>
      <w:bookmarkStart w:id="58" w:name="_Toc154056338"/>
      <w:r w:rsidRPr="00B26C7C">
        <w:t>Variante</w:t>
      </w:r>
      <w:bookmarkEnd w:id="54"/>
      <w:bookmarkEnd w:id="55"/>
      <w:bookmarkEnd w:id="56"/>
      <w:bookmarkEnd w:id="57"/>
      <w:bookmarkEnd w:id="58"/>
    </w:p>
    <w:p w14:paraId="5D898374" w14:textId="1E2B8089" w:rsidR="00D41E6E" w:rsidRPr="00F32B18" w:rsidRDefault="008E53FC" w:rsidP="008E53FC">
      <w:pPr>
        <w:pStyle w:val="Titre3"/>
        <w:numPr>
          <w:ilvl w:val="0"/>
          <w:numId w:val="0"/>
        </w:numPr>
        <w:ind w:left="720" w:hanging="720"/>
      </w:pPr>
      <w:bookmarkStart w:id="59" w:name="_Toc387997720"/>
      <w:bookmarkStart w:id="60" w:name="_Toc124152867"/>
      <w:r>
        <w:t xml:space="preserve">2.9.1 </w:t>
      </w:r>
      <w:r>
        <w:tab/>
      </w:r>
      <w:r w:rsidR="000D1CC3">
        <w:t xml:space="preserve">Autorisation de la </w:t>
      </w:r>
      <w:r w:rsidR="00D41E6E" w:rsidRPr="00F32B18">
        <w:t>variante</w:t>
      </w:r>
    </w:p>
    <w:p w14:paraId="339D94FE" w14:textId="66B641D9" w:rsidR="00CC6E84" w:rsidRDefault="00FA5B21" w:rsidP="00B26C7C">
      <w:r>
        <w:t xml:space="preserve">Conformément à l’article R.2151-8 </w:t>
      </w:r>
      <w:r w:rsidR="007B649A">
        <w:t xml:space="preserve">1° a) et R.2151-9 </w:t>
      </w:r>
      <w:r>
        <w:t>du Code de la commande publique,</w:t>
      </w:r>
      <w:r w:rsidR="00977BD2">
        <w:t xml:space="preserve"> la possibilit</w:t>
      </w:r>
      <w:r w:rsidR="00D41E6E">
        <w:t xml:space="preserve">é de répondre avec une offre variante </w:t>
      </w:r>
      <w:r w:rsidR="00977BD2">
        <w:t>est permise</w:t>
      </w:r>
      <w:r w:rsidR="00114BFE">
        <w:t xml:space="preserve"> dans le cadre de cette consultation</w:t>
      </w:r>
      <w:r w:rsidR="00977BD2">
        <w:t xml:space="preserve">. </w:t>
      </w:r>
    </w:p>
    <w:p w14:paraId="5362D484" w14:textId="448671BB" w:rsidR="00D41E6E" w:rsidRPr="00DC2503" w:rsidRDefault="00D41E6E" w:rsidP="00B26C7C">
      <w:r w:rsidRPr="00DC2503">
        <w:t xml:space="preserve">Le dépôt d’une offre de base </w:t>
      </w:r>
      <w:r w:rsidR="0016504D" w:rsidRPr="00DC2503">
        <w:t>conforme aux exigences du CCTP reste</w:t>
      </w:r>
      <w:r w:rsidRPr="00DC2503">
        <w:t xml:space="preserve"> exigé</w:t>
      </w:r>
      <w:r w:rsidR="0016504D" w:rsidRPr="00DC2503">
        <w:t xml:space="preserve"> à l’appui d’une offre variante. L’offre variante ne sera prise en compte que si l’offre de base est également transmise. </w:t>
      </w:r>
    </w:p>
    <w:p w14:paraId="2C711A73" w14:textId="670EB3EF" w:rsidR="00401D63" w:rsidRPr="00F32B18" w:rsidRDefault="00CA75C3" w:rsidP="008E53FC">
      <w:pPr>
        <w:pStyle w:val="Titre3"/>
        <w:numPr>
          <w:ilvl w:val="0"/>
          <w:numId w:val="0"/>
        </w:numPr>
        <w:ind w:left="720" w:hanging="720"/>
      </w:pPr>
      <w:r w:rsidRPr="00F32B18">
        <w:t xml:space="preserve">2.9.2 </w:t>
      </w:r>
      <w:r w:rsidR="008E53FC">
        <w:tab/>
      </w:r>
      <w:r w:rsidR="00401D63" w:rsidRPr="00F32B18">
        <w:t>P</w:t>
      </w:r>
      <w:r w:rsidR="00FC5C46">
        <w:t>érimètre de la variante autorisée</w:t>
      </w:r>
    </w:p>
    <w:p w14:paraId="2D188C0F" w14:textId="4C9E2716" w:rsidR="002559F0" w:rsidRDefault="00D41E6E" w:rsidP="00B26C7C">
      <w:r w:rsidRPr="00D41E6E">
        <w:t xml:space="preserve">La seule variante autorisée porte exclusivement sur une solution d’hébergement hybride </w:t>
      </w:r>
      <w:proofErr w:type="spellStart"/>
      <w:r w:rsidRPr="00D41E6E">
        <w:t>SaaS</w:t>
      </w:r>
      <w:proofErr w:type="spellEnd"/>
      <w:r w:rsidRPr="00D41E6E">
        <w:t xml:space="preserve"> avec composants « on </w:t>
      </w:r>
      <w:proofErr w:type="spellStart"/>
      <w:r w:rsidRPr="00D41E6E">
        <w:t>premise</w:t>
      </w:r>
      <w:proofErr w:type="spellEnd"/>
      <w:r w:rsidRPr="00D41E6E">
        <w:t xml:space="preserve"> », conformément au cadre technique exigé dans le CCTP. </w:t>
      </w:r>
      <w:r w:rsidR="002559F0">
        <w:t xml:space="preserve">Les prestations forfaitaires concernées par l’offre variante sont la « mise en œuvre de la solution » (F2) et </w:t>
      </w:r>
      <w:r w:rsidR="00BD55FF">
        <w:t xml:space="preserve">le </w:t>
      </w:r>
      <w:r w:rsidR="002559F0">
        <w:t>« </w:t>
      </w:r>
      <w:proofErr w:type="spellStart"/>
      <w:r w:rsidR="002559F0">
        <w:t>Run</w:t>
      </w:r>
      <w:proofErr w:type="spellEnd"/>
      <w:r w:rsidR="002559F0">
        <w:t> » (</w:t>
      </w:r>
      <w:r w:rsidR="002559F0" w:rsidRPr="002559F0">
        <w:t>F3</w:t>
      </w:r>
      <w:r w:rsidR="002559F0">
        <w:t xml:space="preserve">). </w:t>
      </w:r>
    </w:p>
    <w:p w14:paraId="07EC6FD6" w14:textId="6F0B44EC" w:rsidR="00D41E6E" w:rsidRDefault="00D41E6E" w:rsidP="00B26C7C">
      <w:r w:rsidRPr="00D41E6E">
        <w:t xml:space="preserve">Les exigences </w:t>
      </w:r>
      <w:r w:rsidR="00F32B18">
        <w:t xml:space="preserve">techniques </w:t>
      </w:r>
      <w:r w:rsidRPr="00D41E6E">
        <w:t xml:space="preserve">minimales </w:t>
      </w:r>
      <w:r w:rsidR="001A4B7F">
        <w:t xml:space="preserve">relatives à l’offre variante </w:t>
      </w:r>
      <w:r w:rsidRPr="00D41E6E">
        <w:t>définies par les articles du CCTP</w:t>
      </w:r>
      <w:r w:rsidR="001A4B7F">
        <w:t xml:space="preserve"> correspondants</w:t>
      </w:r>
      <w:r w:rsidR="00444ADE">
        <w:t xml:space="preserve"> </w:t>
      </w:r>
      <w:r w:rsidRPr="00D41E6E">
        <w:t>sont insusceptibles de modifications. Sous peine d’irrégularité, l’opérateur économique ne peut donc remettre en cause ces caractéristiques dans le cadre de son offre variante.</w:t>
      </w:r>
    </w:p>
    <w:p w14:paraId="11EAE65D" w14:textId="08F15685" w:rsidR="007B649A" w:rsidRDefault="00D41E6E" w:rsidP="00CA75C3">
      <w:pPr>
        <w:pStyle w:val="Titre3"/>
        <w:numPr>
          <w:ilvl w:val="2"/>
          <w:numId w:val="53"/>
        </w:numPr>
      </w:pPr>
      <w:r>
        <w:t>Conditions de p</w:t>
      </w:r>
      <w:r w:rsidR="007B649A">
        <w:t xml:space="preserve">résentation </w:t>
      </w:r>
      <w:r w:rsidR="00F32B18">
        <w:t>de l’offre variante</w:t>
      </w:r>
    </w:p>
    <w:p w14:paraId="7E1204F8" w14:textId="6AE13E63" w:rsidR="007B649A" w:rsidRPr="007B649A" w:rsidRDefault="00DB5FF1" w:rsidP="007B649A">
      <w:r>
        <w:t xml:space="preserve">Dans le cas d’un dépôt d’offre variante autorisée, le candidat doit </w:t>
      </w:r>
      <w:r w:rsidR="007461A4">
        <w:t>respecter le</w:t>
      </w:r>
      <w:r>
        <w:t xml:space="preserve"> formalisme </w:t>
      </w:r>
      <w:r w:rsidR="007461A4">
        <w:t xml:space="preserve">permettant la distinction entre l’offre de base et l’offre variante. A ce titre, la </w:t>
      </w:r>
      <w:r w:rsidR="007B649A" w:rsidRPr="007B649A">
        <w:t>présent</w:t>
      </w:r>
      <w:r w:rsidR="007461A4">
        <w:t>ation de l’offre variante doit s’effectuer</w:t>
      </w:r>
      <w:r w:rsidR="007B649A" w:rsidRPr="007B649A">
        <w:t xml:space="preserve"> dans un dossier distinct, comprenant:</w:t>
      </w:r>
    </w:p>
    <w:p w14:paraId="1455A052" w14:textId="5D189A7A" w:rsidR="007B649A" w:rsidRPr="007B649A" w:rsidRDefault="007B649A" w:rsidP="00E61BC7">
      <w:pPr>
        <w:numPr>
          <w:ilvl w:val="0"/>
          <w:numId w:val="51"/>
        </w:numPr>
      </w:pPr>
      <w:r w:rsidRPr="007B649A">
        <w:t>Un Acte d’engagement spécifique à la variante</w:t>
      </w:r>
      <w:r w:rsidR="00E61BC7">
        <w:t xml:space="preserve"> (</w:t>
      </w:r>
      <w:proofErr w:type="spellStart"/>
      <w:r w:rsidR="00E61BC7">
        <w:t>cf</w:t>
      </w:r>
      <w:proofErr w:type="spellEnd"/>
      <w:r w:rsidR="00E61BC7">
        <w:t xml:space="preserve"> « </w:t>
      </w:r>
      <w:r w:rsidR="00E61BC7" w:rsidRPr="005F6D38">
        <w:rPr>
          <w:i/>
        </w:rPr>
        <w:t>AC.2025.2048_OGC_Acte d'</w:t>
      </w:r>
      <w:proofErr w:type="spellStart"/>
      <w:r w:rsidR="00E61BC7" w:rsidRPr="005F6D38">
        <w:rPr>
          <w:i/>
        </w:rPr>
        <w:t>engagement_variante</w:t>
      </w:r>
      <w:proofErr w:type="spellEnd"/>
      <w:r w:rsidR="007461A4">
        <w:t> »),</w:t>
      </w:r>
    </w:p>
    <w:p w14:paraId="33F437F1" w14:textId="2607FA30" w:rsidR="007B649A" w:rsidRPr="007B649A" w:rsidRDefault="007B649A" w:rsidP="00E61BC7">
      <w:pPr>
        <w:numPr>
          <w:ilvl w:val="0"/>
          <w:numId w:val="51"/>
        </w:numPr>
      </w:pPr>
      <w:r w:rsidRPr="007B649A">
        <w:t>Une proposition financière spécifique à la variante</w:t>
      </w:r>
      <w:r w:rsidR="00E61BC7">
        <w:t xml:space="preserve"> (</w:t>
      </w:r>
      <w:proofErr w:type="spellStart"/>
      <w:r w:rsidR="007461A4">
        <w:t>cf</w:t>
      </w:r>
      <w:proofErr w:type="spellEnd"/>
      <w:r w:rsidR="007461A4">
        <w:t xml:space="preserve"> « </w:t>
      </w:r>
      <w:proofErr w:type="spellStart"/>
      <w:r w:rsidR="00E61BC7" w:rsidRPr="005F6D38">
        <w:rPr>
          <w:i/>
        </w:rPr>
        <w:t>Annexe_Acte</w:t>
      </w:r>
      <w:proofErr w:type="spellEnd"/>
      <w:r w:rsidR="00E61BC7" w:rsidRPr="005F6D38">
        <w:rPr>
          <w:i/>
        </w:rPr>
        <w:t xml:space="preserve"> d'</w:t>
      </w:r>
      <w:proofErr w:type="spellStart"/>
      <w:r w:rsidR="00E61BC7" w:rsidRPr="005F6D38">
        <w:rPr>
          <w:i/>
        </w:rPr>
        <w:t>engagement_Bordereau</w:t>
      </w:r>
      <w:proofErr w:type="spellEnd"/>
      <w:r w:rsidR="00E61BC7" w:rsidRPr="005F6D38">
        <w:rPr>
          <w:i/>
        </w:rPr>
        <w:t xml:space="preserve"> de </w:t>
      </w:r>
      <w:proofErr w:type="spellStart"/>
      <w:r w:rsidR="00136416" w:rsidRPr="005F6D38">
        <w:rPr>
          <w:i/>
        </w:rPr>
        <w:t>prix</w:t>
      </w:r>
      <w:r w:rsidR="00E61BC7" w:rsidRPr="005F6D38">
        <w:rPr>
          <w:i/>
        </w:rPr>
        <w:t>_</w:t>
      </w:r>
      <w:r w:rsidR="00AD12E3" w:rsidRPr="005F6D38">
        <w:rPr>
          <w:i/>
        </w:rPr>
        <w:t>DCP_</w:t>
      </w:r>
      <w:r w:rsidR="00E61BC7" w:rsidRPr="005F6D38">
        <w:rPr>
          <w:i/>
        </w:rPr>
        <w:t>Variante</w:t>
      </w:r>
      <w:proofErr w:type="spellEnd"/>
      <w:r w:rsidR="00E61BC7" w:rsidRPr="005F6D38">
        <w:rPr>
          <w:i/>
        </w:rPr>
        <w:t xml:space="preserve"> </w:t>
      </w:r>
      <w:r w:rsidR="007461A4">
        <w:t>»),</w:t>
      </w:r>
    </w:p>
    <w:p w14:paraId="3B12DD56" w14:textId="77ED3FF2" w:rsidR="007B649A" w:rsidRPr="00DC2503" w:rsidRDefault="007B649A" w:rsidP="007B649A">
      <w:pPr>
        <w:numPr>
          <w:ilvl w:val="0"/>
          <w:numId w:val="51"/>
        </w:numPr>
      </w:pPr>
      <w:r w:rsidRPr="007B649A">
        <w:t>Un mémoire technique spécifique à la variante</w:t>
      </w:r>
      <w:r w:rsidR="00DC3636">
        <w:t xml:space="preserve"> technique</w:t>
      </w:r>
      <w:r w:rsidR="007461A4">
        <w:t xml:space="preserve">, </w:t>
      </w:r>
      <w:r w:rsidR="00DC2503">
        <w:t>dans le respect du guide de réponse annexé au présent RC et conforme aux</w:t>
      </w:r>
      <w:r w:rsidR="007461A4">
        <w:t xml:space="preserve"> exigences techniques</w:t>
      </w:r>
      <w:r w:rsidR="00894FC9">
        <w:t xml:space="preserve"> </w:t>
      </w:r>
      <w:r w:rsidR="00894FC9" w:rsidRPr="00DC2503">
        <w:t>décrites dans le</w:t>
      </w:r>
      <w:r w:rsidR="007461A4" w:rsidRPr="00DC2503">
        <w:t xml:space="preserve"> CCTP.</w:t>
      </w:r>
    </w:p>
    <w:p w14:paraId="786298CB" w14:textId="2910A48B" w:rsidR="00DB5FF1" w:rsidRPr="00DC2503" w:rsidRDefault="00DB5FF1" w:rsidP="00EC70C8">
      <w:pPr>
        <w:pStyle w:val="Titre3"/>
        <w:numPr>
          <w:ilvl w:val="2"/>
          <w:numId w:val="53"/>
        </w:numPr>
      </w:pPr>
      <w:r w:rsidRPr="00DC2503">
        <w:t>Méthode de notation</w:t>
      </w:r>
      <w:r w:rsidR="00F32B18" w:rsidRPr="00DC2503">
        <w:t xml:space="preserve"> de l’offre variante</w:t>
      </w:r>
    </w:p>
    <w:p w14:paraId="418A1DBE" w14:textId="7C949F39" w:rsidR="00FA5B21" w:rsidRPr="00F32B18" w:rsidRDefault="007B649A" w:rsidP="00B26C7C">
      <w:r w:rsidRPr="00DC2503">
        <w:t>L</w:t>
      </w:r>
      <w:r w:rsidR="00D41E6E" w:rsidRPr="00DC2503">
        <w:t>’offre</w:t>
      </w:r>
      <w:r w:rsidRPr="00DC2503">
        <w:t xml:space="preserve"> variante sera analysée selon les mêmes critères </w:t>
      </w:r>
      <w:r w:rsidR="00DB5FF1" w:rsidRPr="00DC2503">
        <w:t xml:space="preserve">et modalités </w:t>
      </w:r>
      <w:r w:rsidRPr="00DC2503">
        <w:t>que l’offre de base</w:t>
      </w:r>
      <w:r w:rsidR="0088736B">
        <w:t xml:space="preserve"> (</w:t>
      </w:r>
      <w:proofErr w:type="spellStart"/>
      <w:r w:rsidR="00DB5FF1" w:rsidRPr="00DC2503">
        <w:t>cf</w:t>
      </w:r>
      <w:proofErr w:type="spellEnd"/>
      <w:r w:rsidR="00DB5FF1" w:rsidRPr="00DC2503">
        <w:t xml:space="preserve"> article 8.2 du présent RC). Conformément à l’article 8 du présent RC, il est rappelé que c’est l’offre identifiée comme économiquement la plus avantageuse qui est retenue, qu’elle corresponde à une offre de base ou à une offre variante</w:t>
      </w:r>
      <w:r w:rsidR="007D5342" w:rsidRPr="00DC2503">
        <w:t>, à l’issue d’un seul classement</w:t>
      </w:r>
      <w:r w:rsidR="00DB5FF1" w:rsidRPr="00DC2503">
        <w:t>.</w:t>
      </w:r>
    </w:p>
    <w:p w14:paraId="5A87784D" w14:textId="389625AF" w:rsidR="00982BDC" w:rsidRPr="00B26C7C" w:rsidRDefault="00982BDC" w:rsidP="00B26C7C">
      <w:pPr>
        <w:pStyle w:val="Titre2"/>
      </w:pPr>
      <w:bookmarkStart w:id="61" w:name="_Toc3879920"/>
      <w:bookmarkStart w:id="62" w:name="_Toc124152868"/>
      <w:bookmarkStart w:id="63" w:name="_Toc141866276"/>
      <w:bookmarkStart w:id="64" w:name="_Toc154056339"/>
      <w:bookmarkStart w:id="65" w:name="_Toc385402520"/>
      <w:bookmarkStart w:id="66" w:name="_Toc387997721"/>
      <w:bookmarkEnd w:id="59"/>
      <w:bookmarkEnd w:id="60"/>
      <w:r w:rsidRPr="00B26C7C">
        <w:t>Accord-cadre de prestations similaires</w:t>
      </w:r>
      <w:bookmarkEnd w:id="61"/>
      <w:bookmarkEnd w:id="62"/>
      <w:bookmarkEnd w:id="63"/>
      <w:bookmarkEnd w:id="64"/>
    </w:p>
    <w:p w14:paraId="1A1EF55F" w14:textId="558AF444" w:rsidR="00982BDC" w:rsidRPr="00055374" w:rsidRDefault="00982BDC" w:rsidP="00B26C7C">
      <w:r w:rsidRPr="005773C2">
        <w:t>Conformément à l’article R2122-7 du Code de la commande publique</w:t>
      </w:r>
      <w:r w:rsidRPr="008B179D">
        <w:t xml:space="preserve">, </w:t>
      </w:r>
      <w:r w:rsidR="007A7A48" w:rsidRPr="005773C2">
        <w:t xml:space="preserve">la </w:t>
      </w:r>
      <w:proofErr w:type="spellStart"/>
      <w:r w:rsidR="007A7A48" w:rsidRPr="005773C2">
        <w:t>Cnam</w:t>
      </w:r>
      <w:proofErr w:type="spellEnd"/>
      <w:r w:rsidRPr="005773C2">
        <w:t xml:space="preserve"> se réserve le droit de passer un accord-cadre sans publicité ni mise en concurrence préalables, ayant pour objet la réalisation de prestations similaires à celles qui sont confiées au </w:t>
      </w:r>
      <w:r w:rsidR="00887A2F" w:rsidRPr="008B179D">
        <w:t>Titulaire</w:t>
      </w:r>
      <w:r w:rsidRPr="005773C2">
        <w:t xml:space="preserve"> d'un accord-cadre précédent passé après mise en concurrence. </w:t>
      </w:r>
      <w:r w:rsidR="00887A2F" w:rsidRPr="008B179D">
        <w:t>Cet</w:t>
      </w:r>
      <w:r w:rsidRPr="005773C2">
        <w:t xml:space="preserve"> accord-cadre</w:t>
      </w:r>
      <w:r w:rsidR="00887A2F" w:rsidRPr="008B179D">
        <w:t xml:space="preserve"> initial</w:t>
      </w:r>
      <w:r w:rsidRPr="005773C2">
        <w:t xml:space="preserve"> prend en compte le montant total envisagé, y compris </w:t>
      </w:r>
      <w:r w:rsidRPr="005773C2">
        <w:lastRenderedPageBreak/>
        <w:t xml:space="preserve">celui des nouveaux services. La durée pendant laquelle le nouvel accord-cadre </w:t>
      </w:r>
      <w:proofErr w:type="gramStart"/>
      <w:r w:rsidRPr="005773C2">
        <w:t>peut être</w:t>
      </w:r>
      <w:proofErr w:type="gramEnd"/>
      <w:r w:rsidRPr="005773C2">
        <w:t xml:space="preserve"> conclu ne dépasse pas trois ans à compter de la notification de l’accord-cadre initial.</w:t>
      </w:r>
      <w:r w:rsidRPr="00C016C8">
        <w:t xml:space="preserve"> </w:t>
      </w:r>
      <w:r w:rsidR="00887A2F" w:rsidRPr="008B179D">
        <w:t>L’accord-cadre de prestations similaire a une durée d’exécution de maximum 4 ans.</w:t>
      </w:r>
    </w:p>
    <w:p w14:paraId="30B7F75C" w14:textId="114FC9EB" w:rsidR="00704C59" w:rsidRPr="00B26C7C" w:rsidRDefault="00704C59" w:rsidP="00B26C7C">
      <w:pPr>
        <w:pStyle w:val="Titre2"/>
      </w:pPr>
      <w:bookmarkStart w:id="67" w:name="_Toc124152869"/>
      <w:bookmarkStart w:id="68" w:name="_Toc141866277"/>
      <w:bookmarkStart w:id="69" w:name="_Toc154056340"/>
      <w:r w:rsidRPr="00B26C7C">
        <w:t>Unité monétaire</w:t>
      </w:r>
      <w:bookmarkEnd w:id="65"/>
      <w:bookmarkEnd w:id="66"/>
      <w:bookmarkEnd w:id="67"/>
      <w:bookmarkEnd w:id="68"/>
      <w:bookmarkEnd w:id="69"/>
    </w:p>
    <w:p w14:paraId="1C994097" w14:textId="77777777" w:rsidR="00704C59" w:rsidRDefault="00704C59" w:rsidP="00B26C7C">
      <w:r w:rsidRPr="003B5E38">
        <w:t>L’unité monétaire utilisée est l’euro.</w:t>
      </w:r>
    </w:p>
    <w:p w14:paraId="3E4FB53A" w14:textId="05830712" w:rsidR="00704C59" w:rsidRPr="00B26C7C" w:rsidRDefault="00792372" w:rsidP="00B26C7C">
      <w:pPr>
        <w:pStyle w:val="Titre2"/>
      </w:pPr>
      <w:bookmarkStart w:id="70" w:name="_Toc387997722"/>
      <w:bookmarkStart w:id="71" w:name="_Toc124152870"/>
      <w:bookmarkStart w:id="72" w:name="_Toc141866278"/>
      <w:bookmarkStart w:id="73" w:name="_Toc154056341"/>
      <w:r w:rsidRPr="00B26C7C">
        <w:t>L</w:t>
      </w:r>
      <w:r w:rsidR="00704C59" w:rsidRPr="00B26C7C">
        <w:t>angue</w:t>
      </w:r>
      <w:bookmarkEnd w:id="70"/>
      <w:bookmarkEnd w:id="71"/>
      <w:bookmarkEnd w:id="72"/>
      <w:bookmarkEnd w:id="73"/>
    </w:p>
    <w:p w14:paraId="12E839C8" w14:textId="4353B672" w:rsidR="00A24559" w:rsidRDefault="00A24559" w:rsidP="00B26C7C">
      <w:bookmarkStart w:id="74" w:name="_Toc339962349"/>
      <w:bookmarkStart w:id="75" w:name="_Toc387997723"/>
      <w:r>
        <w:t>En application des articles R2143-16 et R2151-12 du Code de la commande publique,</w:t>
      </w:r>
      <w:r w:rsidRPr="00080A25">
        <w:t xml:space="preserve"> </w:t>
      </w:r>
      <w:r>
        <w:t>l</w:t>
      </w:r>
      <w:r w:rsidRPr="00080A25">
        <w:t xml:space="preserve">es candidatures et les offres des candidats </w:t>
      </w:r>
      <w:r w:rsidR="005773C2">
        <w:t>doivent être</w:t>
      </w:r>
      <w:r w:rsidRPr="00080A25">
        <w:t xml:space="preserve"> entièrement rédigées en langue française, ou</w:t>
      </w:r>
      <w:r>
        <w:t xml:space="preserve"> </w:t>
      </w:r>
      <w:r w:rsidRPr="00080A25">
        <w:t>accompagné</w:t>
      </w:r>
      <w:r>
        <w:t>es d’une traduction en français</w:t>
      </w:r>
      <w:r w:rsidRPr="00080A25">
        <w:t>.</w:t>
      </w:r>
    </w:p>
    <w:p w14:paraId="71FD5A9C" w14:textId="45C41044" w:rsidR="00704C59" w:rsidRPr="00B26C7C" w:rsidRDefault="00C76667" w:rsidP="00B26C7C">
      <w:pPr>
        <w:pStyle w:val="Titre2"/>
      </w:pPr>
      <w:bookmarkStart w:id="76" w:name="_Toc124152871"/>
      <w:bookmarkStart w:id="77" w:name="_Toc141866279"/>
      <w:bookmarkStart w:id="78" w:name="_Toc154056342"/>
      <w:bookmarkEnd w:id="74"/>
      <w:bookmarkEnd w:id="75"/>
      <w:bookmarkEnd w:id="76"/>
      <w:bookmarkEnd w:id="77"/>
      <w:r>
        <w:t>Généralités sur les dossiers de candidature et d’offre</w:t>
      </w:r>
      <w:bookmarkEnd w:id="78"/>
    </w:p>
    <w:p w14:paraId="0565C5BF" w14:textId="7A2C22C8" w:rsidR="00C76667" w:rsidRDefault="00C76667" w:rsidP="00C76667">
      <w:bookmarkStart w:id="79" w:name="_Toc387997724"/>
      <w:bookmarkStart w:id="80" w:name="_Toc124152872"/>
      <w:bookmarkStart w:id="81" w:name="_Toc141866280"/>
      <w:bookmarkStart w:id="82" w:name="_Toc274313315"/>
      <w:bookmarkStart w:id="83" w:name="_Toc385402524"/>
      <w:r>
        <w:t>Le candidat présente</w:t>
      </w:r>
      <w:r w:rsidRPr="00FF560A">
        <w:t xml:space="preserve"> un dossier conforme à l’</w:t>
      </w:r>
      <w:r>
        <w:fldChar w:fldCharType="begin"/>
      </w:r>
      <w:r>
        <w:instrText xml:space="preserve"> REF _Ref141868633 \r \h </w:instrText>
      </w:r>
      <w:r>
        <w:fldChar w:fldCharType="separate"/>
      </w:r>
      <w:r w:rsidR="00A52FFB">
        <w:t>ARTICLE 5</w:t>
      </w:r>
      <w:r>
        <w:fldChar w:fldCharType="end"/>
      </w:r>
      <w:r>
        <w:t xml:space="preserve"> du présent règlement</w:t>
      </w:r>
      <w:r w:rsidRPr="00FF560A">
        <w:t>.</w:t>
      </w:r>
    </w:p>
    <w:p w14:paraId="2C5FE849" w14:textId="77777777" w:rsidR="00C76667" w:rsidRPr="00E349C6" w:rsidRDefault="00C76667" w:rsidP="00C76667">
      <w:r>
        <w:t xml:space="preserve">La </w:t>
      </w:r>
      <w:proofErr w:type="spellStart"/>
      <w:r>
        <w:t>Cnam</w:t>
      </w:r>
      <w:proofErr w:type="spellEnd"/>
      <w:r w:rsidRPr="00E349C6">
        <w:t xml:space="preserve"> n’exige pas la signature </w:t>
      </w:r>
      <w:r>
        <w:t>des candidatures et des offres :</w:t>
      </w:r>
      <w:r w:rsidRPr="00E349C6">
        <w:t xml:space="preserve"> celles-ci peuvent donc être déposées sans signature.</w:t>
      </w:r>
    </w:p>
    <w:p w14:paraId="765EFF53" w14:textId="77777777" w:rsidR="00C76667" w:rsidRDefault="00C76667" w:rsidP="00C76667">
      <w:r>
        <w:t>L’accord-cadre est</w:t>
      </w:r>
      <w:r w:rsidRPr="00E349C6">
        <w:t xml:space="preserve"> signé par l’attributaire : il </w:t>
      </w:r>
      <w:r>
        <w:t>est</w:t>
      </w:r>
      <w:r w:rsidRPr="00E349C6">
        <w:t xml:space="preserve"> demandé à ce dernier d’apposer sa sign</w:t>
      </w:r>
      <w:r>
        <w:t xml:space="preserve">ature sur l’acte d’engagement, </w:t>
      </w:r>
      <w:r w:rsidRPr="00E349C6">
        <w:t>à l’issue de la procédure.</w:t>
      </w:r>
    </w:p>
    <w:p w14:paraId="357605F2" w14:textId="20A73DAC" w:rsidR="00C76667" w:rsidRPr="00E06EF9" w:rsidRDefault="00C76667" w:rsidP="00C76667">
      <w:r w:rsidRPr="00E06EF9">
        <w:t xml:space="preserve">Il convient de préciser que la remise d’une offre par l’opérateur économique exprime la volonté de son auteur d'être lié en cas d'acceptation de son offre. Cette dernière ne peut être rétractée pendant toute la durée de validité des offres telle qu’indiquée à l’article </w:t>
      </w:r>
      <w:r>
        <w:fldChar w:fldCharType="begin"/>
      </w:r>
      <w:r>
        <w:instrText xml:space="preserve"> REF _Ref141868670 \r \h </w:instrText>
      </w:r>
      <w:r>
        <w:fldChar w:fldCharType="separate"/>
      </w:r>
      <w:r w:rsidR="00A52FFB">
        <w:t>2.6</w:t>
      </w:r>
      <w:r>
        <w:fldChar w:fldCharType="end"/>
      </w:r>
      <w:r>
        <w:t xml:space="preserve"> </w:t>
      </w:r>
      <w:r w:rsidRPr="00E06EF9">
        <w:t xml:space="preserve">du </w:t>
      </w:r>
      <w:r>
        <w:t>présent règlement</w:t>
      </w:r>
      <w:r w:rsidRPr="00E06EF9">
        <w:t xml:space="preserve"> et que l’opérateur économique reconnaît avoir acceptée par la seule remise d’une offre.</w:t>
      </w:r>
    </w:p>
    <w:p w14:paraId="0BCED2E2" w14:textId="38DBEDC7" w:rsidR="00C76667" w:rsidRPr="00E06EF9" w:rsidRDefault="00C76667" w:rsidP="00C76667">
      <w:r w:rsidRPr="00E06EF9">
        <w:t xml:space="preserve">L’opérateur économique s’engage, sous réserve de son acceptation par </w:t>
      </w:r>
      <w:r>
        <w:t xml:space="preserve">la </w:t>
      </w:r>
      <w:proofErr w:type="spellStart"/>
      <w:r>
        <w:t>Cnam</w:t>
      </w:r>
      <w:proofErr w:type="spellEnd"/>
      <w:r w:rsidRPr="00E06EF9">
        <w:t xml:space="preserve"> dans le délai de validité des offres, à signer l’acte d’engagement dans un délai qui </w:t>
      </w:r>
      <w:r>
        <w:t>est</w:t>
      </w:r>
      <w:r w:rsidRPr="00E06EF9">
        <w:t xml:space="preserve"> fixé au courrier d’attribution déposé sur la plateforme. Le </w:t>
      </w:r>
      <w:r>
        <w:t>non-respect de ce délai emporte</w:t>
      </w:r>
      <w:r w:rsidRPr="00E06EF9">
        <w:t xml:space="preserve">, de plein droit et sans autre formalité, renonciation implicite de l’opérateur économique à son engagement et, par suite, rétractation de son offre. </w:t>
      </w:r>
    </w:p>
    <w:p w14:paraId="55814F32" w14:textId="3843F9E0" w:rsidR="002B195A" w:rsidRDefault="00C76667" w:rsidP="002B195A">
      <w:r w:rsidRPr="00E06EF9">
        <w:t xml:space="preserve">Au cas où l’opérateur économique viendrait à rétracter son offre, il engage sa responsabilité extracontractuelle à l’égard </w:t>
      </w:r>
      <w:r>
        <w:t xml:space="preserve">de la </w:t>
      </w:r>
      <w:proofErr w:type="spellStart"/>
      <w:r>
        <w:t>Cnam</w:t>
      </w:r>
      <w:proofErr w:type="spellEnd"/>
      <w:r>
        <w:t>, la</w:t>
      </w:r>
      <w:r w:rsidRPr="00E06EF9">
        <w:t>quel</w:t>
      </w:r>
      <w:r>
        <w:t>le</w:t>
      </w:r>
      <w:r w:rsidRPr="00E06EF9">
        <w:t xml:space="preserve"> se réserve, en conséquence, la faculté d’exercer tou</w:t>
      </w:r>
      <w:r>
        <w:t>s droits et actions qu’elle juge</w:t>
      </w:r>
      <w:r w:rsidRPr="00E06EF9">
        <w:t xml:space="preserve"> utiles pour obtenir réparation du préjudice subi.</w:t>
      </w:r>
    </w:p>
    <w:p w14:paraId="2DC521CB" w14:textId="3932821F" w:rsidR="00704C59" w:rsidRPr="00B24052" w:rsidRDefault="00704C59" w:rsidP="00B26C7C">
      <w:pPr>
        <w:pStyle w:val="Titre1"/>
      </w:pPr>
      <w:bookmarkStart w:id="84" w:name="_Toc154056343"/>
      <w:r w:rsidRPr="00704C59">
        <w:t xml:space="preserve">CONDITIONS RELATIVES </w:t>
      </w:r>
      <w:bookmarkEnd w:id="79"/>
      <w:r w:rsidR="004B259D">
        <w:t>A L’ACCORD-C</w:t>
      </w:r>
      <w:r w:rsidR="000608E6">
        <w:t>ADRE</w:t>
      </w:r>
      <w:bookmarkEnd w:id="80"/>
      <w:bookmarkEnd w:id="81"/>
      <w:bookmarkEnd w:id="84"/>
    </w:p>
    <w:p w14:paraId="7EAE32B2" w14:textId="3958BABA" w:rsidR="00704C59" w:rsidRPr="00B26C7C" w:rsidRDefault="00704C59" w:rsidP="00B26C7C">
      <w:pPr>
        <w:pStyle w:val="Titre2"/>
      </w:pPr>
      <w:bookmarkStart w:id="85" w:name="_Toc387997725"/>
      <w:bookmarkStart w:id="86" w:name="_Toc124152873"/>
      <w:bookmarkStart w:id="87" w:name="_Toc141866281"/>
      <w:bookmarkStart w:id="88" w:name="_Toc154056344"/>
      <w:r w:rsidRPr="00B26C7C">
        <w:t>Forme juridique du groupement</w:t>
      </w:r>
      <w:bookmarkEnd w:id="82"/>
      <w:bookmarkEnd w:id="83"/>
      <w:bookmarkEnd w:id="85"/>
      <w:bookmarkEnd w:id="86"/>
      <w:bookmarkEnd w:id="87"/>
      <w:bookmarkEnd w:id="88"/>
    </w:p>
    <w:p w14:paraId="68DF7867" w14:textId="1AE998D2" w:rsidR="00E16A1C" w:rsidRDefault="00211DD3" w:rsidP="00B26C7C">
      <w:r w:rsidRPr="009910A9">
        <w:rPr>
          <w:rFonts w:cs="Calibri"/>
        </w:rPr>
        <w:t xml:space="preserve">En cas de candidature groupée, les </w:t>
      </w:r>
      <w:r>
        <w:t xml:space="preserve">pièces et documents exigés en application de l’article </w:t>
      </w:r>
      <w:r w:rsidR="00E7256B">
        <w:fldChar w:fldCharType="begin"/>
      </w:r>
      <w:r w:rsidR="00E7256B">
        <w:instrText xml:space="preserve"> REF _Ref139890422 \r \h </w:instrText>
      </w:r>
      <w:r w:rsidR="00E7256B">
        <w:fldChar w:fldCharType="separate"/>
      </w:r>
      <w:r w:rsidR="00A52FFB">
        <w:t>5.1</w:t>
      </w:r>
      <w:r w:rsidR="00E7256B">
        <w:fldChar w:fldCharType="end"/>
      </w:r>
      <w:r w:rsidR="00E7256B">
        <w:t xml:space="preserve"> </w:t>
      </w:r>
      <w:r>
        <w:t xml:space="preserve">ci-après </w:t>
      </w:r>
      <w:r w:rsidR="00A2491D">
        <w:rPr>
          <w:rFonts w:cs="Calibri"/>
        </w:rPr>
        <w:t>doivent être</w:t>
      </w:r>
      <w:r w:rsidR="001D489E">
        <w:rPr>
          <w:rFonts w:cs="Calibri"/>
        </w:rPr>
        <w:t xml:space="preserve"> produits par chacun des co</w:t>
      </w:r>
      <w:r w:rsidRPr="009910A9">
        <w:rPr>
          <w:rFonts w:cs="Calibri"/>
        </w:rPr>
        <w:t>traitants</w:t>
      </w:r>
      <w:r>
        <w:rPr>
          <w:rFonts w:cs="Calibri"/>
        </w:rPr>
        <w:t>. Ils doivent être dûment datés</w:t>
      </w:r>
      <w:r w:rsidRPr="006A7DDE">
        <w:t>. L’un des opérateurs économiques membres du groupement, désigné dans la candidature et dans l'offre comme mandataire, représente l'ensemble des membres vis-à-vis de l'acheteur et coordonne les prestations des membres du groupement. Les candidatures et les offres sont présentées soit par l'ensemble des membres du groupement, soit par un mandataire qui justifie des habilitations nécessaires pour représenter les autres membres du groupement. Un même opérateur économique ne peut pas être mandataire de plus d'un groupement pour un même marché public.</w:t>
      </w:r>
    </w:p>
    <w:p w14:paraId="220F0D5D" w14:textId="4A31859B" w:rsidR="00211DD3" w:rsidRPr="009910A9" w:rsidRDefault="00A2491D" w:rsidP="00B26C7C">
      <w:pPr>
        <w:rPr>
          <w:snapToGrid w:val="0"/>
        </w:rPr>
      </w:pPr>
      <w:r>
        <w:t>Un courrier indique</w:t>
      </w:r>
      <w:r w:rsidR="00211DD3" w:rsidRPr="009910A9">
        <w:t xml:space="preserve"> précisément la nature du groupement et la désignation du mandataire. Il est possible à cet effet de fournir le DC1 ou é</w:t>
      </w:r>
      <w:r w:rsidR="00211DD3">
        <w:t>quivalent.</w:t>
      </w:r>
    </w:p>
    <w:p w14:paraId="36805E96" w14:textId="77777777" w:rsidR="00211DD3" w:rsidRPr="009910A9" w:rsidRDefault="00211DD3" w:rsidP="00B26C7C">
      <w:r w:rsidRPr="009910A9">
        <w:lastRenderedPageBreak/>
        <w:t xml:space="preserve">Conformément </w:t>
      </w:r>
      <w:r>
        <w:t>aux articles R 2142-21 et R2151-7</w:t>
      </w:r>
      <w:r w:rsidRPr="006E2576">
        <w:t xml:space="preserve"> du </w:t>
      </w:r>
      <w:r>
        <w:t>Code de la commande publique</w:t>
      </w:r>
      <w:r w:rsidRPr="009910A9">
        <w:t xml:space="preserve">, il est interdit aux candidats de présenter pour un même </w:t>
      </w:r>
      <w:r w:rsidR="00C22D11">
        <w:t>accord-cadre</w:t>
      </w:r>
      <w:r w:rsidRPr="009910A9">
        <w:t xml:space="preserve"> plusieurs offres à la fois comme candidat individuel et comme membre d’un groupement, ou en qualité de membres de plusieurs groupements.</w:t>
      </w:r>
    </w:p>
    <w:p w14:paraId="75B96400" w14:textId="77777777" w:rsidR="00211DD3" w:rsidRPr="00B63AB8" w:rsidRDefault="00211DD3" w:rsidP="00B26C7C">
      <w:pPr>
        <w:rPr>
          <w:rFonts w:eastAsia="Times New Roman"/>
        </w:rPr>
      </w:pPr>
      <w:r w:rsidRPr="00B63AB8">
        <w:t xml:space="preserve">Conformément à l’article </w:t>
      </w:r>
      <w:r>
        <w:t>R2142-3 du Code de la commande publique</w:t>
      </w:r>
      <w:r w:rsidRPr="00B63AB8">
        <w:t>, le candidat, même s’il s’agit d’un groupement, peut demander que soient également prises en compte les capacités professionnelles, techniques et financières d’autres opérateurs économiques, quelle que soit la nature juridique des liens entre eux.</w:t>
      </w:r>
    </w:p>
    <w:p w14:paraId="643E4717" w14:textId="77777777" w:rsidR="00211DD3" w:rsidRDefault="00211DD3" w:rsidP="00B26C7C">
      <w:r w:rsidRPr="00B63AB8">
        <w:t xml:space="preserve">Dans ce cas, il doit justifier des capacités de ce ou ces opérateurs économiques et apporter la preuve qu’il </w:t>
      </w:r>
      <w:r w:rsidR="00C22D11">
        <w:t>en disposera pour l’exécution de l’accord-cadre</w:t>
      </w:r>
      <w:r w:rsidRPr="00B63AB8">
        <w:t>. Pour ce faire, le candidat produit les mêmes documents concernant l’opérateur économique que ceux qui lui sont exigés, et produit un engagement écrit de l’opérateur économique.</w:t>
      </w:r>
    </w:p>
    <w:p w14:paraId="443A1732" w14:textId="77777777" w:rsidR="00211DD3" w:rsidRDefault="00211DD3" w:rsidP="00B26C7C">
      <w:pPr>
        <w:rPr>
          <w:rFonts w:cs="Calibri"/>
        </w:rPr>
      </w:pPr>
      <w:r w:rsidRPr="00FB52A5">
        <w:rPr>
          <w:rFonts w:cs="Calibri"/>
        </w:rPr>
        <w:t xml:space="preserve">En application de l’article </w:t>
      </w:r>
      <w:r>
        <w:rPr>
          <w:rFonts w:cs="Calibri"/>
        </w:rPr>
        <w:t>R2142-4</w:t>
      </w:r>
      <w:r w:rsidRPr="00FB52A5">
        <w:rPr>
          <w:rFonts w:cs="Calibri"/>
        </w:rPr>
        <w:t xml:space="preserve"> </w:t>
      </w:r>
      <w:r>
        <w:rPr>
          <w:rFonts w:cs="Calibri"/>
        </w:rPr>
        <w:t>du Code de la commande publique,</w:t>
      </w:r>
      <w:r w:rsidRPr="00B63AB8">
        <w:t xml:space="preserve"> </w:t>
      </w:r>
      <w:r w:rsidRPr="006A7DDE">
        <w:t xml:space="preserve">une même personne ne peut représenter plus d’un candidat pour un même </w:t>
      </w:r>
      <w:r w:rsidR="00C22D11">
        <w:t>accord-cadre</w:t>
      </w:r>
      <w:r>
        <w:rPr>
          <w:rFonts w:cs="Calibri"/>
        </w:rPr>
        <w:t>.</w:t>
      </w:r>
    </w:p>
    <w:p w14:paraId="0398AAD7" w14:textId="77777777" w:rsidR="00211DD3" w:rsidRPr="00771E33" w:rsidRDefault="00211DD3" w:rsidP="00B26C7C">
      <w:r w:rsidRPr="00771E33">
        <w:t xml:space="preserve">Conformément à l’article R 2142-23, un même opérateur économique ne peut pas être mandataire de plus d'un groupement pour un même </w:t>
      </w:r>
      <w:r w:rsidR="00C22D11">
        <w:t>accord-cadre</w:t>
      </w:r>
    </w:p>
    <w:p w14:paraId="12DEAD22" w14:textId="77777777" w:rsidR="00C22D11" w:rsidRPr="00771E33" w:rsidRDefault="00211DD3" w:rsidP="00B26C7C">
      <w:r w:rsidRPr="00771E33">
        <w:t>En vertu de l’article R 2142-25, l'appréciation des capacités d'un groupement d'opérateurs économiques est globale. Il n'est pas exigé que chaque membre du groupement ait la totalité des capa</w:t>
      </w:r>
      <w:r w:rsidR="00C22D11">
        <w:t>cités requises pour exécuter l’accord-cadre.</w:t>
      </w:r>
    </w:p>
    <w:p w14:paraId="03A4BF95" w14:textId="12F1ABF7" w:rsidR="00124AD4" w:rsidRPr="00B26C7C" w:rsidRDefault="00704C59" w:rsidP="00B26C7C">
      <w:pPr>
        <w:pStyle w:val="Titre2"/>
      </w:pPr>
      <w:bookmarkStart w:id="89" w:name="_Toc274313316"/>
      <w:bookmarkStart w:id="90" w:name="_Toc385402525"/>
      <w:bookmarkStart w:id="91" w:name="_Toc387997726"/>
      <w:bookmarkStart w:id="92" w:name="_Toc124152874"/>
      <w:bookmarkStart w:id="93" w:name="_Toc141866282"/>
      <w:bookmarkStart w:id="94" w:name="_Toc154056345"/>
      <w:r w:rsidRPr="00B26C7C">
        <w:t>Sous-traitance</w:t>
      </w:r>
      <w:bookmarkEnd w:id="89"/>
      <w:bookmarkEnd w:id="90"/>
      <w:bookmarkEnd w:id="91"/>
      <w:bookmarkEnd w:id="92"/>
      <w:bookmarkEnd w:id="93"/>
      <w:bookmarkEnd w:id="94"/>
    </w:p>
    <w:p w14:paraId="62565C84" w14:textId="77777777" w:rsidR="00C22D11" w:rsidRDefault="00C22D11" w:rsidP="00B26C7C">
      <w:r>
        <w:t>Il est fait application des articles L2193-1 à L2193-14 et R2193-1 à R2193-22 du code de la commande publique.</w:t>
      </w:r>
    </w:p>
    <w:p w14:paraId="2628264C" w14:textId="77777777" w:rsidR="00704C59" w:rsidRPr="00FE0C6E" w:rsidRDefault="00704C59" w:rsidP="00B26C7C">
      <w:r w:rsidRPr="00FE0C6E">
        <w:t>En cas de sous-traitance déjà connue, pour justifier de capacités techniques, professionnelles et financières d’un ou plusieurs de ses sous-traitants, le candidat produit les mêmes documents concernant le(s) sous-traitant(s) que ceux exigés au préalable au candidat.</w:t>
      </w:r>
    </w:p>
    <w:p w14:paraId="6D51EC20" w14:textId="77777777" w:rsidR="00C4123F" w:rsidRPr="00FE0C6E" w:rsidRDefault="00C4123F" w:rsidP="00B26C7C">
      <w:pPr>
        <w:rPr>
          <w:rFonts w:cs="Calibri"/>
        </w:rPr>
      </w:pPr>
      <w:r w:rsidRPr="00DF1495">
        <w:rPr>
          <w:rFonts w:cs="Calibri"/>
          <w:shd w:val="clear" w:color="auto" w:fill="FFFFFF"/>
        </w:rPr>
        <w:t xml:space="preserve">De plus, conformément </w:t>
      </w:r>
      <w:r w:rsidR="00734266" w:rsidRPr="00093062">
        <w:t>à l’article R2143-11</w:t>
      </w:r>
      <w:r w:rsidR="00734266">
        <w:t xml:space="preserve"> du Code de la commande publique</w:t>
      </w:r>
      <w:r w:rsidR="00734266" w:rsidRPr="00093062">
        <w:t xml:space="preserve"> et l’Arrêté du 22 mars 2019 fixant la liste des renseignements et des documents pouvant être demandés aux candidats aux marchés publics</w:t>
      </w:r>
      <w:r w:rsidRPr="00DF1495">
        <w:rPr>
          <w:rFonts w:cs="Calibri"/>
          <w:b/>
          <w:color w:val="000000"/>
          <w:shd w:val="clear" w:color="auto" w:fill="FFFFFF"/>
        </w:rPr>
        <w:t xml:space="preserve">, </w:t>
      </w:r>
      <w:r w:rsidRPr="00DF1495">
        <w:rPr>
          <w:rFonts w:cs="Calibri"/>
          <w:shd w:val="clear" w:color="auto" w:fill="FFFFFF"/>
        </w:rPr>
        <w:t xml:space="preserve">le candidat produit un engagement écrit du ou des sous-traitants pour justifier qu'il dispose des capacités de ce(s) sous-traitant(s) pour l'exécution </w:t>
      </w:r>
      <w:r>
        <w:rPr>
          <w:rFonts w:cs="Calibri"/>
          <w:shd w:val="clear" w:color="auto" w:fill="FFFFFF"/>
        </w:rPr>
        <w:t>de l’</w:t>
      </w:r>
      <w:r w:rsidRPr="00DF1495">
        <w:rPr>
          <w:rFonts w:cs="Calibri"/>
          <w:shd w:val="clear" w:color="auto" w:fill="FFFFFF"/>
        </w:rPr>
        <w:t>accord-cadre.</w:t>
      </w:r>
    </w:p>
    <w:p w14:paraId="7ADC8281" w14:textId="62E062AD" w:rsidR="00704C59" w:rsidRPr="00FE0C6E" w:rsidRDefault="00704C59" w:rsidP="004840E7">
      <w:pPr>
        <w:spacing w:before="0" w:after="0"/>
        <w:jc w:val="left"/>
      </w:pPr>
      <w:r w:rsidRPr="00FE0C6E">
        <w:t>Enfin, le candidat doit fournir à la personne publique contractante le DC4 dûment signé, ou une déclaration signée mentionnant :</w:t>
      </w:r>
    </w:p>
    <w:p w14:paraId="78878ADE" w14:textId="37A2B134" w:rsidR="00704C59" w:rsidRPr="00FE0C6E" w:rsidRDefault="00704C59" w:rsidP="00B26C7C">
      <w:pPr>
        <w:pStyle w:val="Puce1"/>
      </w:pPr>
      <w:r w:rsidRPr="00FE0C6E">
        <w:t>La nature et le montant des prestations sous-traitées ;</w:t>
      </w:r>
    </w:p>
    <w:p w14:paraId="02E7582B" w14:textId="212F016B" w:rsidR="00704C59" w:rsidRPr="00FE0C6E" w:rsidRDefault="00704C59" w:rsidP="00B26C7C">
      <w:pPr>
        <w:pStyle w:val="Puce1"/>
      </w:pPr>
      <w:r w:rsidRPr="00FE0C6E">
        <w:t>Le nom, la raison ou la dénomination sociale et l’adresse du sous-traitant proposé ;</w:t>
      </w:r>
    </w:p>
    <w:p w14:paraId="002E244B" w14:textId="624D673B" w:rsidR="00704C59" w:rsidRPr="00FE0C6E" w:rsidRDefault="00704C59" w:rsidP="00B26C7C">
      <w:pPr>
        <w:pStyle w:val="Puce1"/>
      </w:pPr>
      <w:r w:rsidRPr="00FE0C6E">
        <w:t xml:space="preserve">Les conditions de paiement prévues par le projet de contrat de sous-traitance, </w:t>
      </w:r>
      <w:r w:rsidRPr="00FE0C6E">
        <w:rPr>
          <w:color w:val="000000"/>
          <w:shd w:val="clear" w:color="auto" w:fill="FFFFFF"/>
        </w:rPr>
        <w:t>et, le cas échéant, les modalités de variation des prix ;</w:t>
      </w:r>
    </w:p>
    <w:p w14:paraId="05330D58" w14:textId="5E205D50" w:rsidR="00704C59" w:rsidRPr="00FE0C6E" w:rsidRDefault="00704C59" w:rsidP="00B26C7C">
      <w:pPr>
        <w:pStyle w:val="Puce1"/>
      </w:pPr>
      <w:r w:rsidRPr="00FE0C6E">
        <w:t>Les capacités techniques professionnelles et financières du sous-traitant</w:t>
      </w:r>
      <w:r w:rsidR="00630B29" w:rsidRPr="00FE0C6E">
        <w:t>.</w:t>
      </w:r>
    </w:p>
    <w:p w14:paraId="1293A702" w14:textId="5ECE8B77" w:rsidR="00C4123F" w:rsidRPr="00DF1495" w:rsidRDefault="00704C59" w:rsidP="00B26C7C">
      <w:r w:rsidRPr="00FE0C6E">
        <w:t xml:space="preserve">Il est à noter que le Titulaire </w:t>
      </w:r>
      <w:r w:rsidR="00A2491D">
        <w:t>peut</w:t>
      </w:r>
      <w:r w:rsidRPr="00FE0C6E">
        <w:t xml:space="preserve"> sous-traiter l’exécution de certaines </w:t>
      </w:r>
      <w:r w:rsidR="00747CD6" w:rsidRPr="00FE0C6E">
        <w:t>prestations</w:t>
      </w:r>
      <w:r w:rsidRPr="00FE0C6E">
        <w:t>, sous réserve de l’acceptation du ou de</w:t>
      </w:r>
      <w:r w:rsidR="00173B5B">
        <w:t xml:space="preserve">s sous-traitant(s) par la </w:t>
      </w:r>
      <w:proofErr w:type="spellStart"/>
      <w:r w:rsidR="00173B5B">
        <w:t>Cnam</w:t>
      </w:r>
      <w:proofErr w:type="spellEnd"/>
      <w:r w:rsidRPr="00FE0C6E">
        <w:t xml:space="preserve"> et de l’agrément par elle des conditions de paiements</w:t>
      </w:r>
      <w:r w:rsidR="00342564">
        <w:t>,</w:t>
      </w:r>
      <w:r w:rsidR="00A52FFB">
        <w:t xml:space="preserve"> conformément à la loi n°</w:t>
      </w:r>
      <w:r w:rsidRPr="00FE0C6E">
        <w:t>75-1334 du 31 décembre 1975 modifiée relative à la sous-traitance</w:t>
      </w:r>
      <w:r w:rsidR="00C22D11" w:rsidRPr="00C22D11">
        <w:t xml:space="preserve"> </w:t>
      </w:r>
      <w:r w:rsidR="00A52FFB">
        <w:t xml:space="preserve">et </w:t>
      </w:r>
      <w:r w:rsidR="00C22D11">
        <w:t>codifiée dans les articles précités du code de la commande publique</w:t>
      </w:r>
      <w:r w:rsidR="00C4123F" w:rsidRPr="00DF1495">
        <w:t>.</w:t>
      </w:r>
    </w:p>
    <w:p w14:paraId="457AAA3D" w14:textId="77777777" w:rsidR="00C4123F" w:rsidRDefault="00C4123F" w:rsidP="00B26C7C">
      <w:r w:rsidRPr="00C4123F">
        <w:t xml:space="preserve">En cas de recours à la sous-traitance, le Titulaire s’engage à faire respecter à ses sous-traitants l’ensemble des clauses de l’accord-cadre. Le Titulaire demeure entièrement responsable vis-à-vis </w:t>
      </w:r>
      <w:r w:rsidR="00173B5B">
        <w:t xml:space="preserve">de la </w:t>
      </w:r>
      <w:proofErr w:type="spellStart"/>
      <w:r w:rsidR="00173B5B">
        <w:t>Cnam</w:t>
      </w:r>
      <w:proofErr w:type="spellEnd"/>
      <w:r w:rsidRPr="00C4123F">
        <w:t xml:space="preserve"> des prestations sous-traitées.</w:t>
      </w:r>
      <w:r>
        <w:t xml:space="preserve"> </w:t>
      </w:r>
    </w:p>
    <w:p w14:paraId="0DE1B939" w14:textId="77777777" w:rsidR="00C4123F" w:rsidRDefault="00C4123F" w:rsidP="00B26C7C">
      <w:r w:rsidRPr="00DF1495">
        <w:t>La so</w:t>
      </w:r>
      <w:r>
        <w:t xml:space="preserve">us-traitance de la totalité de l’accord-cadre </w:t>
      </w:r>
      <w:r w:rsidRPr="00DF1495">
        <w:t>est interdite.</w:t>
      </w:r>
    </w:p>
    <w:p w14:paraId="278B6D6A" w14:textId="72330BEA" w:rsidR="00A42F51" w:rsidRPr="00B26C7C" w:rsidRDefault="00A42F51" w:rsidP="00B26C7C">
      <w:pPr>
        <w:pStyle w:val="Titre2"/>
      </w:pPr>
      <w:bookmarkStart w:id="95" w:name="_Toc124152875"/>
      <w:bookmarkStart w:id="96" w:name="_Toc141866283"/>
      <w:bookmarkStart w:id="97" w:name="_Toc154056346"/>
      <w:r w:rsidRPr="00B26C7C">
        <w:lastRenderedPageBreak/>
        <w:t>Liens des titulaires (et leurs sous-traitants) avec la Russie</w:t>
      </w:r>
      <w:bookmarkEnd w:id="95"/>
      <w:bookmarkEnd w:id="96"/>
      <w:bookmarkEnd w:id="97"/>
    </w:p>
    <w:p w14:paraId="2AF14DB5" w14:textId="03C13456" w:rsidR="00A42F51" w:rsidRPr="00D20CF6" w:rsidRDefault="00A2491D" w:rsidP="00B26C7C">
      <w:r>
        <w:rPr>
          <w:rStyle w:val="lev"/>
          <w:rFonts w:cs="Calibri"/>
          <w:b w:val="0"/>
        </w:rPr>
        <w:t>L</w:t>
      </w:r>
      <w:r w:rsidR="00A42F51" w:rsidRPr="00A42F51">
        <w:rPr>
          <w:rStyle w:val="lev"/>
          <w:rFonts w:cs="Calibri"/>
          <w:b w:val="0"/>
        </w:rPr>
        <w:t>a présente consultation entre dans le champ d’application du</w:t>
      </w:r>
      <w:r>
        <w:t xml:space="preserve"> règlement (UE) n°</w:t>
      </w:r>
      <w:r w:rsidR="00A42F51" w:rsidRPr="00D20CF6">
        <w:t>2022/576 du 8 avril 2022</w:t>
      </w:r>
      <w:r>
        <w:t xml:space="preserve"> modifiant le règlement (UE) n°</w:t>
      </w:r>
      <w:r w:rsidR="00A42F51" w:rsidRPr="00D20CF6">
        <w:t xml:space="preserve">833/2014 concernant des mesures restrictives eu égard aux actions de la Russie déstabilisant la situation en Ukraine, qui interdit d’attribuer un contrat de la commande publique : </w:t>
      </w:r>
    </w:p>
    <w:p w14:paraId="063ED633" w14:textId="40E31ACF" w:rsidR="00A42F51" w:rsidRPr="00D20CF6" w:rsidRDefault="00A2491D" w:rsidP="00B26C7C">
      <w:pPr>
        <w:pStyle w:val="Puce1"/>
      </w:pPr>
      <w:r>
        <w:t>S</w:t>
      </w:r>
      <w:r w:rsidR="00A42F51" w:rsidRPr="00D20CF6">
        <w:t xml:space="preserve">i l’attributaire est un ressortissant russe ou une personne physique ou morale, une entité ou un organisme établi sur le territoire russe ; </w:t>
      </w:r>
    </w:p>
    <w:p w14:paraId="33AC13E8" w14:textId="6307A8A5" w:rsidR="00A42F51" w:rsidRPr="00D20CF6" w:rsidRDefault="00A2491D" w:rsidP="00B26C7C">
      <w:pPr>
        <w:pStyle w:val="Puce1"/>
      </w:pPr>
      <w:r>
        <w:t>S</w:t>
      </w:r>
      <w:r w:rsidR="00A42F51" w:rsidRPr="00D20CF6">
        <w:t xml:space="preserve">i l’attributaire est détenu à plus de 50 %, et de ce manière directe ou indirecte, par une entité établie sur le territoire russe ; </w:t>
      </w:r>
    </w:p>
    <w:p w14:paraId="6B8479A7" w14:textId="094131E2" w:rsidR="00A42F51" w:rsidRPr="00D20CF6" w:rsidRDefault="00A2491D" w:rsidP="00B26C7C">
      <w:pPr>
        <w:pStyle w:val="Puce1"/>
      </w:pPr>
      <w:r>
        <w:t>S</w:t>
      </w:r>
      <w:r w:rsidR="00A42F51" w:rsidRPr="00D20CF6">
        <w:t xml:space="preserve">i l’attributaire est une personne physique ou morale, une entité ou un organisme agissant pour le compte ou sur instruction d’une entité établie sur le territoire russe ou d’une entité détenue à plus de 50 % par une entité elle-même établie sur le territoire russe ; </w:t>
      </w:r>
    </w:p>
    <w:p w14:paraId="543BFBB8" w14:textId="173F04A7" w:rsidR="00A42F51" w:rsidRPr="00D20CF6" w:rsidRDefault="00A2491D" w:rsidP="00B26C7C">
      <w:pPr>
        <w:pStyle w:val="Puce1"/>
      </w:pPr>
      <w:r>
        <w:t>S</w:t>
      </w:r>
      <w:r w:rsidR="00A42F51" w:rsidRPr="00D20CF6">
        <w:t>i le sous-traitant, le fournisseur ou toute entité aux capacités de laquelle il est recouru se trouve dans l’un des trois cas susmentionnés, et le montant de ses prestations représente plus de 10 % de la valeur du marché. »</w:t>
      </w:r>
    </w:p>
    <w:p w14:paraId="1C34AC05" w14:textId="03D1EDCA" w:rsidR="00704C59" w:rsidRPr="00B26C7C" w:rsidRDefault="00704C59" w:rsidP="00B26C7C">
      <w:pPr>
        <w:pStyle w:val="Titre2"/>
      </w:pPr>
      <w:bookmarkStart w:id="98" w:name="_Toc274313317"/>
      <w:bookmarkStart w:id="99" w:name="_Toc385402526"/>
      <w:bookmarkStart w:id="100" w:name="_Toc387997727"/>
      <w:bookmarkStart w:id="101" w:name="_Toc124152876"/>
      <w:bookmarkStart w:id="102" w:name="_Toc141866284"/>
      <w:bookmarkStart w:id="103" w:name="_Toc154056347"/>
      <w:r w:rsidRPr="00B26C7C">
        <w:t xml:space="preserve">Modalités essentielles de </w:t>
      </w:r>
      <w:bookmarkEnd w:id="98"/>
      <w:bookmarkEnd w:id="99"/>
      <w:r w:rsidRPr="00B26C7C">
        <w:t xml:space="preserve">règlement </w:t>
      </w:r>
      <w:bookmarkEnd w:id="100"/>
      <w:r w:rsidR="00C22D11" w:rsidRPr="00B26C7C">
        <w:t>de l’accord-cadre</w:t>
      </w:r>
      <w:bookmarkEnd w:id="101"/>
      <w:bookmarkEnd w:id="102"/>
      <w:bookmarkEnd w:id="103"/>
      <w:r w:rsidRPr="00B26C7C">
        <w:t xml:space="preserve"> </w:t>
      </w:r>
    </w:p>
    <w:p w14:paraId="2BB7FE0E" w14:textId="77777777" w:rsidR="00C22D11" w:rsidRDefault="00C22D11" w:rsidP="00B26C7C">
      <w:r w:rsidRPr="009910A9">
        <w:rPr>
          <w:rStyle w:val="lev"/>
          <w:rFonts w:cs="Calibri"/>
          <w:b w:val="0"/>
        </w:rPr>
        <w:t xml:space="preserve">Il est fait application des articles </w:t>
      </w:r>
      <w:r>
        <w:t>L2191-1 à L2191-14, R2112-5 à R2112-16, et R2191-1</w:t>
      </w:r>
      <w:r w:rsidRPr="006E2576">
        <w:t xml:space="preserve"> </w:t>
      </w:r>
      <w:r>
        <w:t xml:space="preserve">à R2191-37 du Code de la commande publique, </w:t>
      </w:r>
      <w:r w:rsidRPr="006E2576">
        <w:t>relatifs au régime</w:t>
      </w:r>
      <w:r>
        <w:t xml:space="preserve"> financier des marchés publics.</w:t>
      </w:r>
      <w:r>
        <w:rPr>
          <w:rStyle w:val="lev"/>
          <w:rFonts w:cs="Calibri"/>
          <w:b w:val="0"/>
        </w:rPr>
        <w:t xml:space="preserve"> </w:t>
      </w:r>
      <w:r w:rsidRPr="009910A9">
        <w:t>Les modalités de règlement sont énoncées dans le CCAP.</w:t>
      </w:r>
    </w:p>
    <w:p w14:paraId="4C9A2871" w14:textId="511AA407" w:rsidR="00704C59" w:rsidRPr="00FE0C6E" w:rsidRDefault="00704C59" w:rsidP="00B26C7C">
      <w:r w:rsidRPr="00FE0C6E">
        <w:t>Le paiement s’effectue par virement bancaire dans un délai de trente jours à compter de la réception de la facture originale.</w:t>
      </w:r>
      <w:r w:rsidR="001301A9">
        <w:t xml:space="preserve"> Lorsque la date de réception de la facture est antérieure à la date d'exécution des prestations, le délai de paiement court à compter de la date d'exécution des prestations.</w:t>
      </w:r>
    </w:p>
    <w:p w14:paraId="510E4A38" w14:textId="4A05255B" w:rsidR="009C1055" w:rsidRDefault="00704C59" w:rsidP="00B26C7C">
      <w:pPr>
        <w:rPr>
          <w:highlight w:val="yellow"/>
        </w:rPr>
      </w:pPr>
      <w:r w:rsidRPr="00FE0C6E">
        <w:t>Le</w:t>
      </w:r>
      <w:r w:rsidR="00A2491D">
        <w:t>s</w:t>
      </w:r>
      <w:r w:rsidRPr="00FE0C6E">
        <w:t xml:space="preserve"> f</w:t>
      </w:r>
      <w:r w:rsidR="00CD6735" w:rsidRPr="00FE0C6E">
        <w:t>ond</w:t>
      </w:r>
      <w:r w:rsidR="00A2491D">
        <w:t>s</w:t>
      </w:r>
      <w:r w:rsidR="00CD6735" w:rsidRPr="00FE0C6E">
        <w:t xml:space="preserve"> budgétaire</w:t>
      </w:r>
      <w:r w:rsidR="00A2491D">
        <w:t>s</w:t>
      </w:r>
      <w:r w:rsidR="00CD6735" w:rsidRPr="00FE0C6E">
        <w:t xml:space="preserve"> concerné</w:t>
      </w:r>
      <w:r w:rsidR="00A2491D">
        <w:t>s</w:t>
      </w:r>
      <w:r w:rsidR="00CD6735" w:rsidRPr="00FE0C6E">
        <w:t xml:space="preserve"> </w:t>
      </w:r>
      <w:r w:rsidR="00A2491D">
        <w:t>sont</w:t>
      </w:r>
      <w:r w:rsidR="00CD6735" w:rsidRPr="00FE0C6E">
        <w:t xml:space="preserve"> : </w:t>
      </w:r>
    </w:p>
    <w:p w14:paraId="4276E9B4" w14:textId="4AFE90B0" w:rsidR="00A2491D" w:rsidRDefault="00A2491D" w:rsidP="00A2491D">
      <w:pPr>
        <w:pStyle w:val="Puce1"/>
      </w:pPr>
      <w:r>
        <w:t>Le budget de l’établissement public (BEP)</w:t>
      </w:r>
    </w:p>
    <w:p w14:paraId="79B7ACA2" w14:textId="13D6CD63" w:rsidR="00A2491D" w:rsidRDefault="00A2491D" w:rsidP="00A2491D">
      <w:pPr>
        <w:pStyle w:val="Puce1"/>
      </w:pPr>
      <w:r>
        <w:t xml:space="preserve">Le fonds </w:t>
      </w:r>
      <w:r w:rsidRPr="00A2491D">
        <w:t>national de prévention, d'éducation et d'information sanitaires</w:t>
      </w:r>
      <w:r>
        <w:t xml:space="preserve"> (FNPEIS)</w:t>
      </w:r>
    </w:p>
    <w:p w14:paraId="0BD2E3D8" w14:textId="4074832E" w:rsidR="00A2491D" w:rsidRPr="00FE0C6E" w:rsidRDefault="00A2491D" w:rsidP="00A2491D">
      <w:pPr>
        <w:pStyle w:val="Puce1"/>
      </w:pPr>
      <w:r>
        <w:t>Le fonds national de gestion (FNG)</w:t>
      </w:r>
    </w:p>
    <w:p w14:paraId="2C423803" w14:textId="58010B24" w:rsidR="00704C59" w:rsidRPr="00BB7B31" w:rsidRDefault="00B72AB5" w:rsidP="00B26C7C">
      <w:pPr>
        <w:pStyle w:val="Titre1"/>
      </w:pPr>
      <w:bookmarkStart w:id="104" w:name="_Toc124152877"/>
      <w:bookmarkStart w:id="105" w:name="_Toc141866285"/>
      <w:bookmarkStart w:id="106" w:name="_Toc154056348"/>
      <w:r w:rsidRPr="00BB7B31">
        <w:t>DOSSIER DE CONSULTATION</w:t>
      </w:r>
      <w:bookmarkEnd w:id="104"/>
      <w:bookmarkEnd w:id="105"/>
      <w:bookmarkEnd w:id="106"/>
    </w:p>
    <w:p w14:paraId="036B93A0" w14:textId="77777777" w:rsidR="00704C59" w:rsidRPr="00FE0C6E" w:rsidRDefault="00704C59" w:rsidP="00B26C7C">
      <w:r w:rsidRPr="00FE0C6E">
        <w:t>Ce dossier de consultation comprend :</w:t>
      </w:r>
    </w:p>
    <w:p w14:paraId="510B0E02" w14:textId="43D44D2A" w:rsidR="00704C59" w:rsidRPr="00B44600" w:rsidRDefault="00704C59" w:rsidP="00BB7B31">
      <w:pPr>
        <w:pStyle w:val="PuceNum"/>
      </w:pPr>
      <w:r w:rsidRPr="00B44600">
        <w:t xml:space="preserve">L’acte d’engagement </w:t>
      </w:r>
      <w:r w:rsidR="00906CC2" w:rsidRPr="00B44600">
        <w:t>de l’accord cadre</w:t>
      </w:r>
      <w:r w:rsidR="00BB7B31" w:rsidRPr="00B44600">
        <w:t xml:space="preserve"> et son annexe</w:t>
      </w:r>
      <w:r w:rsidR="00906CC2" w:rsidRPr="00B44600">
        <w:t>,</w:t>
      </w:r>
    </w:p>
    <w:p w14:paraId="30253500" w14:textId="4E8E1AA9" w:rsidR="00704C59" w:rsidRPr="00FE0C6E" w:rsidRDefault="00704C59" w:rsidP="00BB7B31">
      <w:pPr>
        <w:pStyle w:val="PuceNum"/>
      </w:pPr>
      <w:r w:rsidRPr="00FE0C6E">
        <w:t>Le présent règlement de la consultation</w:t>
      </w:r>
      <w:r w:rsidR="00807A0C">
        <w:t xml:space="preserve"> et ses annexes</w:t>
      </w:r>
      <w:r w:rsidRPr="00FE0C6E">
        <w:t>,</w:t>
      </w:r>
    </w:p>
    <w:p w14:paraId="1E6F0569" w14:textId="77777777" w:rsidR="00704C59" w:rsidRPr="00FE0C6E" w:rsidRDefault="00F56087" w:rsidP="00BB7B31">
      <w:pPr>
        <w:pStyle w:val="PuceNum"/>
      </w:pPr>
      <w:r>
        <w:t>Le C</w:t>
      </w:r>
      <w:r w:rsidR="00704C59" w:rsidRPr="00FE0C6E">
        <w:t>ahier des clauses administratives particulières</w:t>
      </w:r>
      <w:r w:rsidRPr="00F56087">
        <w:t xml:space="preserve"> </w:t>
      </w:r>
      <w:r>
        <w:t>de l’accord cadre</w:t>
      </w:r>
      <w:r w:rsidR="00704C59" w:rsidRPr="00FE0C6E">
        <w:t>,</w:t>
      </w:r>
    </w:p>
    <w:p w14:paraId="1264E12F" w14:textId="014A4DA1" w:rsidR="00C44CCC" w:rsidRPr="00C44CCC" w:rsidRDefault="00F56087" w:rsidP="00BB7B31">
      <w:pPr>
        <w:pStyle w:val="PuceNum"/>
      </w:pPr>
      <w:r>
        <w:t>Le C</w:t>
      </w:r>
      <w:r w:rsidR="00704C59" w:rsidRPr="00FE0C6E">
        <w:t>ahier des c</w:t>
      </w:r>
      <w:r w:rsidR="009838E9" w:rsidRPr="00FE0C6E">
        <w:t>lauses techniques particulières</w:t>
      </w:r>
      <w:r w:rsidRPr="00F56087">
        <w:t xml:space="preserve"> </w:t>
      </w:r>
      <w:r>
        <w:t>de l’accord cadre</w:t>
      </w:r>
      <w:r w:rsidR="00BB7B31">
        <w:t xml:space="preserve"> et ses annexes</w:t>
      </w:r>
      <w:r w:rsidR="009838E9" w:rsidRPr="00FE0C6E">
        <w:t>.</w:t>
      </w:r>
    </w:p>
    <w:p w14:paraId="29D87741" w14:textId="0AB30F76" w:rsidR="00C44CCC" w:rsidRPr="003F28A7" w:rsidRDefault="00C44CCC" w:rsidP="00B26C7C">
      <w:r>
        <w:t>L</w:t>
      </w:r>
      <w:r w:rsidRPr="003F28A7">
        <w:t>e dossier de consultation</w:t>
      </w:r>
      <w:r>
        <w:t xml:space="preserve"> est téléchargeable</w:t>
      </w:r>
      <w:r w:rsidRPr="003F28A7">
        <w:t xml:space="preserve"> depuis</w:t>
      </w:r>
      <w:r>
        <w:t xml:space="preserve"> la plateforme des achats de l’Etat PLACE :</w:t>
      </w:r>
      <w:r w:rsidRPr="003F28A7">
        <w:t xml:space="preserve"> </w:t>
      </w:r>
      <w:hyperlink r:id="rId13" w:history="1">
        <w:r w:rsidRPr="00BF384D">
          <w:rPr>
            <w:rStyle w:val="Lienhypertexte"/>
          </w:rPr>
          <w:t>www.marches-publics.gouv.fr</w:t>
        </w:r>
      </w:hyperlink>
      <w:r w:rsidRPr="003F28A7">
        <w:t>.</w:t>
      </w:r>
    </w:p>
    <w:p w14:paraId="33851DB2" w14:textId="71838CE6" w:rsidR="00C831E9" w:rsidRPr="00C44CCC" w:rsidRDefault="00C831E9" w:rsidP="00B26C7C">
      <w:r w:rsidRPr="00C44CCC">
        <w:t>L’identification des opérateurs économiques n’est pas obligatoire pour télécharger le dossier de consultation des entreprises. Conformé</w:t>
      </w:r>
      <w:r w:rsidR="00DF1EA8">
        <w:t>ment à l’arrêté du 22 mars 2019</w:t>
      </w:r>
      <w:r w:rsidRPr="00C44CCC">
        <w:t xml:space="preserve"> fixant les modalités de mise à disposition des documents de la consultation et de la copie de sauvegarde (Annexe 6 du code de la commande publique), les opérateurs économiques peuvent indiquer à </w:t>
      </w:r>
      <w:r w:rsidR="00BB7B31">
        <w:t xml:space="preserve">la </w:t>
      </w:r>
      <w:proofErr w:type="spellStart"/>
      <w:r w:rsidR="00BB7B31">
        <w:t>Cnam</w:t>
      </w:r>
      <w:proofErr w:type="spellEnd"/>
      <w:r w:rsidRPr="00C44CCC">
        <w:t xml:space="preserve"> le nom de la personne physique chargée du téléchargement et une adresse électronique, afin que puissent lui être communiquées les modifications et les précisions apportées aux documents de la consultation.</w:t>
      </w:r>
    </w:p>
    <w:p w14:paraId="14D0F2CF" w14:textId="4CBCCE81" w:rsidR="00C831E9" w:rsidRPr="00C44CCC" w:rsidRDefault="00C831E9" w:rsidP="00B26C7C">
      <w:r w:rsidRPr="00C44CCC">
        <w:lastRenderedPageBreak/>
        <w:t xml:space="preserve">L’attention des opérateurs économiques est attirée sur le fait que s’ils ne s’identifient pas, ils ne </w:t>
      </w:r>
      <w:r w:rsidR="00BB7B31">
        <w:t>peuvent</w:t>
      </w:r>
      <w:r w:rsidRPr="00C44CCC">
        <w:t xml:space="preserve"> pas être alertés des éventuelles modifications apportées au dossier de consultation et autres questions/réponse</w:t>
      </w:r>
      <w:r w:rsidR="00BB7B31">
        <w:t>s relatives à la procédure (cf.</w:t>
      </w:r>
      <w:r w:rsidRPr="00C44CCC">
        <w:t xml:space="preserve"> </w:t>
      </w:r>
      <w:r w:rsidR="00C44CCC">
        <w:fldChar w:fldCharType="begin"/>
      </w:r>
      <w:r w:rsidR="00C44CCC">
        <w:instrText xml:space="preserve"> REF _Ref139890715 \r \h </w:instrText>
      </w:r>
      <w:r w:rsidR="00C44CCC">
        <w:fldChar w:fldCharType="separate"/>
      </w:r>
      <w:r w:rsidR="00FD0BBE">
        <w:t>ARTICLE 9</w:t>
      </w:r>
      <w:r w:rsidR="00C44CCC">
        <w:fldChar w:fldCharType="end"/>
      </w:r>
      <w:r w:rsidR="00C44CCC">
        <w:t xml:space="preserve"> du présent règlement</w:t>
      </w:r>
      <w:r w:rsidRPr="00C44CCC">
        <w:t>).</w:t>
      </w:r>
    </w:p>
    <w:p w14:paraId="2EFFAB11" w14:textId="209D652F" w:rsidR="00C831E9" w:rsidRPr="00C831E9" w:rsidRDefault="00BB7B31" w:rsidP="00B26C7C">
      <w:r>
        <w:t>Le candidat vérifie</w:t>
      </w:r>
      <w:r w:rsidR="00C831E9" w:rsidRPr="00C831E9">
        <w:t xml:space="preserve"> que les alertes de la plateforme ne sont pas filtrées par le dispositif anti-spam de l’ent</w:t>
      </w:r>
      <w:r>
        <w:t>reprise ou redirigés vers les « </w:t>
      </w:r>
      <w:r w:rsidR="00C831E9" w:rsidRPr="00C831E9">
        <w:t>courriers indésirables</w:t>
      </w:r>
      <w:r>
        <w:t> »</w:t>
      </w:r>
      <w:r w:rsidR="00C831E9" w:rsidRPr="00C831E9">
        <w:t xml:space="preserve"> (notamment, </w:t>
      </w:r>
      <w:hyperlink r:id="rId14" w:history="1">
        <w:r w:rsidR="00C44CCC" w:rsidRPr="00E25B2C">
          <w:rPr>
            <w:rStyle w:val="Lienhypertexte"/>
            <w:rFonts w:eastAsia="Times New Roman" w:cs="Calibri"/>
          </w:rPr>
          <w:t>nepasrépondre@marches-publics.gouv.fr</w:t>
        </w:r>
      </w:hyperlink>
      <w:r w:rsidR="00C831E9" w:rsidRPr="00C831E9">
        <w:t>).</w:t>
      </w:r>
    </w:p>
    <w:p w14:paraId="76865375" w14:textId="120979AC" w:rsidR="00704C59" w:rsidRPr="00B24052" w:rsidRDefault="00C44CCC" w:rsidP="00B26C7C">
      <w:pPr>
        <w:pStyle w:val="Titre1"/>
      </w:pPr>
      <w:bookmarkStart w:id="107" w:name="_Toc124152878"/>
      <w:bookmarkStart w:id="108" w:name="_Toc141866286"/>
      <w:bookmarkStart w:id="109" w:name="_Ref141868633"/>
      <w:bookmarkStart w:id="110" w:name="_Toc154056349"/>
      <w:r>
        <w:t>PIECES A JOINDRE</w:t>
      </w:r>
      <w:bookmarkEnd w:id="107"/>
      <w:bookmarkEnd w:id="108"/>
      <w:bookmarkEnd w:id="109"/>
      <w:bookmarkEnd w:id="110"/>
    </w:p>
    <w:p w14:paraId="1A3CA7B1" w14:textId="41FBC8F9" w:rsidR="00A62484" w:rsidRPr="009910A9" w:rsidRDefault="00A62484" w:rsidP="00BB7B31">
      <w:r w:rsidRPr="009910A9">
        <w:t xml:space="preserve">Le candidat </w:t>
      </w:r>
      <w:r w:rsidR="00C44CCC">
        <w:t>doit</w:t>
      </w:r>
      <w:r w:rsidRPr="009910A9">
        <w:t xml:space="preserve"> fournir un dossier complet, lisible et en français, comprenant les pièces énoncées infra. </w:t>
      </w:r>
    </w:p>
    <w:p w14:paraId="23F9F244" w14:textId="4CF31CD1" w:rsidR="00704C59" w:rsidRPr="00C22D11" w:rsidRDefault="00704C59" w:rsidP="00BB7B31">
      <w:r w:rsidRPr="00C22D11">
        <w:t xml:space="preserve">Les </w:t>
      </w:r>
      <w:r w:rsidR="00C44CCC">
        <w:t>candidats</w:t>
      </w:r>
      <w:r w:rsidRPr="00C22D11">
        <w:t xml:space="preserve"> désignent, dans les documents transmis, la personne habilitée à les représenter. Le ou les signataires doivent être habilités à engager l’entreprise.</w:t>
      </w:r>
    </w:p>
    <w:p w14:paraId="2FEB8C71" w14:textId="4F5334F7" w:rsidR="00704C59" w:rsidRPr="00B26C7C" w:rsidRDefault="00704C59" w:rsidP="00B26C7C">
      <w:pPr>
        <w:pStyle w:val="Titre2"/>
      </w:pPr>
      <w:bookmarkStart w:id="111" w:name="_Toc339962352"/>
      <w:bookmarkStart w:id="112" w:name="_Toc387997730"/>
      <w:bookmarkStart w:id="113" w:name="_Toc124152879"/>
      <w:bookmarkStart w:id="114" w:name="_Ref139890422"/>
      <w:bookmarkStart w:id="115" w:name="_Toc141866287"/>
      <w:bookmarkStart w:id="116" w:name="_Ref141877011"/>
      <w:bookmarkStart w:id="117" w:name="_Toc154056350"/>
      <w:r w:rsidRPr="00B26C7C">
        <w:t xml:space="preserve">Pièces à joindre </w:t>
      </w:r>
      <w:bookmarkEnd w:id="111"/>
      <w:r w:rsidRPr="00B26C7C">
        <w:t>au titre de la candidature</w:t>
      </w:r>
      <w:bookmarkEnd w:id="112"/>
      <w:bookmarkEnd w:id="113"/>
      <w:bookmarkEnd w:id="114"/>
      <w:bookmarkEnd w:id="115"/>
      <w:r w:rsidR="004B259D">
        <w:t> :</w:t>
      </w:r>
      <w:bookmarkEnd w:id="116"/>
      <w:bookmarkEnd w:id="117"/>
    </w:p>
    <w:p w14:paraId="57DB9495" w14:textId="698501B0" w:rsidR="00704C59" w:rsidRPr="00BB7B31" w:rsidRDefault="00704C59" w:rsidP="00785E1A">
      <w:pPr>
        <w:pStyle w:val="PuceNum"/>
        <w:numPr>
          <w:ilvl w:val="0"/>
          <w:numId w:val="28"/>
        </w:numPr>
        <w:tabs>
          <w:tab w:val="clear" w:pos="426"/>
          <w:tab w:val="clear" w:pos="720"/>
          <w:tab w:val="left" w:pos="851"/>
          <w:tab w:val="num" w:pos="993"/>
        </w:tabs>
        <w:ind w:left="709"/>
      </w:pPr>
      <w:r w:rsidRPr="00BB7B31">
        <w:t xml:space="preserve">La </w:t>
      </w:r>
      <w:r w:rsidR="00B02A2B" w:rsidRPr="00BB7B31">
        <w:t>Lettre de candidature -</w:t>
      </w:r>
      <w:r w:rsidRPr="00BB7B31">
        <w:t xml:space="preserve"> Habilitation du mandataire par ses cotraitants (formulaire D</w:t>
      </w:r>
      <w:r w:rsidR="00FC3B53" w:rsidRPr="00BB7B31">
        <w:t>C 1 ou équivalent) ;</w:t>
      </w:r>
      <w:r w:rsidRPr="00BB7B31">
        <w:t xml:space="preserve"> </w:t>
      </w:r>
    </w:p>
    <w:p w14:paraId="1DDFF079" w14:textId="77777777" w:rsidR="00704C59" w:rsidRPr="00BB7B31" w:rsidRDefault="00704C59" w:rsidP="00785E1A">
      <w:pPr>
        <w:pStyle w:val="PuceNum"/>
      </w:pPr>
      <w:r w:rsidRPr="00BB7B31">
        <w:t xml:space="preserve">La Déclaration signée du candidat individuel ou du membre du groupement </w:t>
      </w:r>
      <w:r w:rsidR="00FC3B53" w:rsidRPr="00BB7B31">
        <w:t>(formulaire DC 2 ou équivalent) ;</w:t>
      </w:r>
    </w:p>
    <w:p w14:paraId="33190B5A" w14:textId="4A8E5E7E" w:rsidR="00A62484" w:rsidRPr="00431C18" w:rsidRDefault="00A62484" w:rsidP="00B26C7C">
      <w:r w:rsidRPr="00431C18">
        <w:t>A ces deux formulaires (</w:t>
      </w:r>
      <w:r w:rsidR="00BB7B31">
        <w:t>DC</w:t>
      </w:r>
      <w:r w:rsidRPr="00431C18">
        <w:t xml:space="preserve">1 et DC2), le candidat peut substituer le e-DUME (Document Unique de Marché Européen au format électronique). </w:t>
      </w:r>
    </w:p>
    <w:p w14:paraId="62D55AC7" w14:textId="77777777" w:rsidR="00A62484" w:rsidRPr="00431C18" w:rsidRDefault="00A62484" w:rsidP="00B26C7C">
      <w:r w:rsidRPr="00431C18">
        <w:t>Le e-</w:t>
      </w:r>
      <w:proofErr w:type="spellStart"/>
      <w:r w:rsidRPr="00431C18">
        <w:t>Dume</w:t>
      </w:r>
      <w:proofErr w:type="spellEnd"/>
      <w:r w:rsidRPr="00431C18">
        <w:t xml:space="preserve"> est un formulaire standard de l'Union Européenne pré-rempli sur la base du numéro SIRET du candidat. Il permet de : </w:t>
      </w:r>
    </w:p>
    <w:p w14:paraId="2E087164" w14:textId="6ADCADF2" w:rsidR="00A62484" w:rsidRPr="00431C18" w:rsidRDefault="00A62484" w:rsidP="00B26C7C">
      <w:pPr>
        <w:pStyle w:val="Puce1"/>
      </w:pPr>
      <w:r w:rsidRPr="00431C18">
        <w:t>Bénéficier d'une reprise des données légales du candidat (raison sociale, numéro de TVA intracommunautaire, adresse, mandataires sociaux), ainsi que des données concernant la taille du candidat et son chiffre d'affaires global,</w:t>
      </w:r>
    </w:p>
    <w:p w14:paraId="14F2CECA" w14:textId="34692C61" w:rsidR="00A62484" w:rsidRPr="00431C18" w:rsidRDefault="00A62484" w:rsidP="00B26C7C">
      <w:pPr>
        <w:pStyle w:val="Puce1"/>
      </w:pPr>
      <w:r w:rsidRPr="00431C18">
        <w:t>D'attester du respect de ses obligations sociales et fiscales grâce à une requête automatisée auprès des administrations concernées (DGFIP, ACOSS),</w:t>
      </w:r>
    </w:p>
    <w:p w14:paraId="41F3DD78" w14:textId="6B94E17E" w:rsidR="00A62484" w:rsidRPr="00431C18" w:rsidRDefault="00A62484" w:rsidP="00B26C7C">
      <w:pPr>
        <w:pStyle w:val="Puce1"/>
      </w:pPr>
      <w:r w:rsidRPr="00431C18">
        <w:t>D'attester de sa souscription aux assurances appropriées et de l'inscription aux registres du commerce de l'Etat dans lequel il est établi.</w:t>
      </w:r>
    </w:p>
    <w:p w14:paraId="43842660" w14:textId="0F1B82CF" w:rsidR="00A62484" w:rsidRPr="00431C18" w:rsidRDefault="00A62484" w:rsidP="00B26C7C">
      <w:pPr>
        <w:pStyle w:val="Puce1"/>
      </w:pPr>
      <w:r w:rsidRPr="00431C18">
        <w:t xml:space="preserve">Récupérer automatiquement les attestations à fournir par le candidat lors de la signature du marché s’il en est désigné attributaire. </w:t>
      </w:r>
    </w:p>
    <w:p w14:paraId="3FC10C4A" w14:textId="638AB6D3" w:rsidR="00A62484" w:rsidRPr="00431C18" w:rsidRDefault="00A62484" w:rsidP="00B26C7C">
      <w:pPr>
        <w:pStyle w:val="Puce1"/>
      </w:pPr>
      <w:r w:rsidRPr="00431C18">
        <w:t>Sa réutilisation sur des procédur</w:t>
      </w:r>
      <w:r w:rsidR="00BB7B31">
        <w:t>es de consultation ultérieures.</w:t>
      </w:r>
    </w:p>
    <w:p w14:paraId="6C013D6F" w14:textId="77777777" w:rsidR="00A62484" w:rsidRPr="00431C18" w:rsidRDefault="00A62484" w:rsidP="00B26C7C">
      <w:r w:rsidRPr="00431C18">
        <w:t>Le candidat peut notamment</w:t>
      </w:r>
      <w:r w:rsidRPr="00431C18">
        <w:rPr>
          <w:sz w:val="20"/>
        </w:rPr>
        <w:t xml:space="preserve"> </w:t>
      </w:r>
      <w:r w:rsidRPr="00431C18">
        <w:t>créer son e-</w:t>
      </w:r>
      <w:proofErr w:type="spellStart"/>
      <w:r w:rsidRPr="00431C18">
        <w:t>Dume</w:t>
      </w:r>
      <w:proofErr w:type="spellEnd"/>
      <w:r w:rsidRPr="00431C18">
        <w:t xml:space="preserve"> via le portail web disponible sur Chorus Pro ou encore sur le site de l’Union européenne à l’adresse </w:t>
      </w:r>
      <w:hyperlink r:id="rId15" w:history="1">
        <w:r w:rsidRPr="00431C18">
          <w:rPr>
            <w:color w:val="0000FF"/>
            <w:u w:val="single"/>
          </w:rPr>
          <w:t>https://ec.europa.eu/tools/espd/filter?lang=fr</w:t>
        </w:r>
      </w:hyperlink>
    </w:p>
    <w:p w14:paraId="069EC144" w14:textId="77777777" w:rsidR="00704C59" w:rsidRPr="00F35F1C" w:rsidRDefault="00704C59" w:rsidP="00BB7B31">
      <w:pPr>
        <w:pStyle w:val="PuceNum"/>
      </w:pPr>
      <w:r w:rsidRPr="00B26C7C">
        <w:rPr>
          <w:snapToGrid w:val="0"/>
        </w:rPr>
        <w:t>Si le candidat fait l’objet d’une procédure de redressement judiciaire ou d’une procédure étrangère équivalente, la copie des ju</w:t>
      </w:r>
      <w:r w:rsidR="00FC3B53" w:rsidRPr="00B26C7C">
        <w:rPr>
          <w:snapToGrid w:val="0"/>
        </w:rPr>
        <w:t>gements ;</w:t>
      </w:r>
    </w:p>
    <w:p w14:paraId="1368FD96" w14:textId="77777777" w:rsidR="00704C59" w:rsidRPr="00F35F1C" w:rsidRDefault="00704C59" w:rsidP="00BB7B31">
      <w:pPr>
        <w:pStyle w:val="PuceNum"/>
      </w:pPr>
      <w:r w:rsidRPr="00F35F1C">
        <w:t>Si certaines prestations sont sous-traitées, le candidat doit présenter son sous-traitant</w:t>
      </w:r>
      <w:r w:rsidR="00FC3B53">
        <w:t xml:space="preserve"> (formulaire DC4 ou équivalent).</w:t>
      </w:r>
    </w:p>
    <w:p w14:paraId="3DD51997" w14:textId="04623C02" w:rsidR="00704C59" w:rsidRPr="006A23BC" w:rsidRDefault="00704C59" w:rsidP="00BB7B31">
      <w:pPr>
        <w:pStyle w:val="PuceNum"/>
      </w:pPr>
      <w:r w:rsidRPr="00F35F1C">
        <w:rPr>
          <w:snapToGrid w:val="0"/>
        </w:rPr>
        <w:t>Les candidats fournissent également un dossier de présentation comprenant (conformément à l’A</w:t>
      </w:r>
      <w:r w:rsidRPr="00F35F1C">
        <w:rPr>
          <w:bCs/>
          <w:color w:val="000000"/>
          <w:shd w:val="clear" w:color="auto" w:fill="FFFFFF"/>
        </w:rPr>
        <w:t xml:space="preserve">rrêté du </w:t>
      </w:r>
      <w:r w:rsidR="006A23BC" w:rsidRPr="00DF1495">
        <w:rPr>
          <w:bCs/>
          <w:color w:val="000000"/>
          <w:shd w:val="clear" w:color="auto" w:fill="FFFFFF"/>
        </w:rPr>
        <w:t>2</w:t>
      </w:r>
      <w:r w:rsidR="00F16170">
        <w:rPr>
          <w:bCs/>
          <w:color w:val="000000"/>
          <w:shd w:val="clear" w:color="auto" w:fill="FFFFFF"/>
        </w:rPr>
        <w:t>2 mars 2019</w:t>
      </w:r>
      <w:r w:rsidR="006A23BC" w:rsidRPr="00DF1495">
        <w:rPr>
          <w:bCs/>
          <w:color w:val="000000"/>
          <w:shd w:val="clear" w:color="auto" w:fill="FFFFFF"/>
        </w:rPr>
        <w:t xml:space="preserve"> </w:t>
      </w:r>
      <w:r w:rsidRPr="00F35F1C">
        <w:rPr>
          <w:bCs/>
          <w:color w:val="000000"/>
          <w:shd w:val="clear" w:color="auto" w:fill="FFFFFF"/>
        </w:rPr>
        <w:t>susmentionné) :</w:t>
      </w:r>
    </w:p>
    <w:p w14:paraId="3343953E" w14:textId="6538F4DC" w:rsidR="00704C59" w:rsidRPr="00C44CCC" w:rsidRDefault="00704C59" w:rsidP="00B26C7C">
      <w:pPr>
        <w:pStyle w:val="Puce1"/>
      </w:pPr>
      <w:r w:rsidRPr="00C44CCC">
        <w:t>La présentation des garanties financières :</w:t>
      </w:r>
    </w:p>
    <w:p w14:paraId="42C127C4" w14:textId="038774C8" w:rsidR="00704C59" w:rsidRPr="004B259D" w:rsidRDefault="00704C59" w:rsidP="004B259D">
      <w:pPr>
        <w:pStyle w:val="Puce2"/>
      </w:pPr>
      <w:r w:rsidRPr="004B259D">
        <w:t>Communication du chiffre d’affaire</w:t>
      </w:r>
      <w:r w:rsidR="004B259D">
        <w:t>s</w:t>
      </w:r>
      <w:r w:rsidRPr="004B259D">
        <w:t xml:space="preserve"> global (HT) au cours des trois derniers exercices disponibles ;</w:t>
      </w:r>
    </w:p>
    <w:p w14:paraId="071F658B" w14:textId="77777777" w:rsidR="00704C59" w:rsidRPr="004B259D" w:rsidRDefault="00704C59" w:rsidP="004B259D">
      <w:pPr>
        <w:pStyle w:val="Puce2"/>
      </w:pPr>
      <w:r w:rsidRPr="004B259D">
        <w:lastRenderedPageBreak/>
        <w:t>Communication du chiffre d’affaire</w:t>
      </w:r>
      <w:r w:rsidR="00E05FA4" w:rsidRPr="004B259D">
        <w:t>s</w:t>
      </w:r>
      <w:r w:rsidRPr="004B259D">
        <w:t xml:space="preserve"> concernant les prestations, objet </w:t>
      </w:r>
      <w:r w:rsidR="001619FB" w:rsidRPr="004B259D">
        <w:t>de l’accord-cadre</w:t>
      </w:r>
      <w:r w:rsidRPr="004B259D">
        <w:t>, au cours des trois derniers exercices disponibles ;</w:t>
      </w:r>
    </w:p>
    <w:p w14:paraId="5A874915" w14:textId="6E6F43E4" w:rsidR="00E83DA9" w:rsidRPr="004B259D" w:rsidRDefault="00704C59" w:rsidP="004B259D">
      <w:pPr>
        <w:pStyle w:val="Puce2"/>
      </w:pPr>
      <w:r w:rsidRPr="004B259D">
        <w:t xml:space="preserve">Le </w:t>
      </w:r>
      <w:r w:rsidR="006D1484" w:rsidRPr="004B259D">
        <w:t xml:space="preserve">candidat doit </w:t>
      </w:r>
      <w:r w:rsidRPr="004B259D">
        <w:t>fournir les bilans ou extraits de bilans, concernant les trois dernières années, des opérateurs économiques pour lesquels l’établissement des bilans est obligatoire en vertu de la loi</w:t>
      </w:r>
      <w:r w:rsidR="00BC2F1E" w:rsidRPr="004B259D">
        <w:t>.</w:t>
      </w:r>
    </w:p>
    <w:p w14:paraId="130B7E54" w14:textId="76AC5C56" w:rsidR="00704C59" w:rsidRPr="00F35F1C" w:rsidRDefault="00704C59" w:rsidP="00B26C7C">
      <w:pPr>
        <w:pStyle w:val="Puce1"/>
      </w:pPr>
      <w:r w:rsidRPr="00C44CCC">
        <w:t xml:space="preserve">La </w:t>
      </w:r>
      <w:r w:rsidRPr="00F35F1C">
        <w:t xml:space="preserve">présentation des moyens techniques de l’entreprise : </w:t>
      </w:r>
    </w:p>
    <w:p w14:paraId="3AFA0BDF" w14:textId="139A11AD" w:rsidR="00704C59" w:rsidRPr="00F35F1C" w:rsidRDefault="00704C59" w:rsidP="004B259D">
      <w:pPr>
        <w:ind w:left="709"/>
        <w:rPr>
          <w:snapToGrid w:val="0"/>
        </w:rPr>
      </w:pPr>
      <w:r w:rsidRPr="00F35F1C">
        <w:rPr>
          <w:snapToGrid w:val="0"/>
        </w:rPr>
        <w:t xml:space="preserve">Le </w:t>
      </w:r>
      <w:r w:rsidR="00C44CCC">
        <w:rPr>
          <w:snapToGrid w:val="0"/>
        </w:rPr>
        <w:t>candidat</w:t>
      </w:r>
      <w:r w:rsidRPr="00F35F1C">
        <w:rPr>
          <w:snapToGrid w:val="0"/>
        </w:rPr>
        <w:t xml:space="preserve"> </w:t>
      </w:r>
      <w:r w:rsidR="00C44CCC">
        <w:rPr>
          <w:snapToGrid w:val="0"/>
        </w:rPr>
        <w:t>doit</w:t>
      </w:r>
      <w:r w:rsidRPr="00F35F1C">
        <w:rPr>
          <w:snapToGrid w:val="0"/>
        </w:rPr>
        <w:t xml:space="preserve"> produire :</w:t>
      </w:r>
    </w:p>
    <w:p w14:paraId="25A63C0F" w14:textId="77777777" w:rsidR="00704C59" w:rsidRPr="006D1484" w:rsidRDefault="0004648F" w:rsidP="004B259D">
      <w:pPr>
        <w:pStyle w:val="Puce2"/>
        <w:rPr>
          <w:snapToGrid w:val="0"/>
        </w:rPr>
      </w:pPr>
      <w:r w:rsidRPr="00F35F1C">
        <w:rPr>
          <w:snapToGrid w:val="0"/>
        </w:rPr>
        <w:t>U</w:t>
      </w:r>
      <w:r w:rsidR="00704C59" w:rsidRPr="00F35F1C">
        <w:rPr>
          <w:snapToGrid w:val="0"/>
        </w:rPr>
        <w:t xml:space="preserve">ne </w:t>
      </w:r>
      <w:r w:rsidR="00704C59" w:rsidRPr="006D1484">
        <w:rPr>
          <w:snapToGrid w:val="0"/>
        </w:rPr>
        <w:t>déclaration indiquant les effectifs moyens annuels du candidat et l'importance du personnel d'encadrement pour chacune des trois dernières années ;</w:t>
      </w:r>
    </w:p>
    <w:p w14:paraId="755AE150" w14:textId="77777777" w:rsidR="00704C59" w:rsidRPr="006D1484" w:rsidRDefault="0004648F" w:rsidP="004B259D">
      <w:pPr>
        <w:pStyle w:val="Puce2"/>
        <w:rPr>
          <w:snapToGrid w:val="0"/>
        </w:rPr>
      </w:pPr>
      <w:r w:rsidRPr="006D1484">
        <w:rPr>
          <w:snapToGrid w:val="0"/>
        </w:rPr>
        <w:t>U</w:t>
      </w:r>
      <w:r w:rsidR="00704C59" w:rsidRPr="006D1484">
        <w:rPr>
          <w:snapToGrid w:val="0"/>
        </w:rPr>
        <w:t xml:space="preserve">ne déclaration indiquant l’outillage, le matériel et l’équipement technique dont le candidat dispose pour la réalisation de </w:t>
      </w:r>
      <w:r w:rsidR="0078204E" w:rsidRPr="006D1484">
        <w:rPr>
          <w:snapToGrid w:val="0"/>
        </w:rPr>
        <w:t>prestations</w:t>
      </w:r>
      <w:r w:rsidR="00704C59" w:rsidRPr="006D1484">
        <w:rPr>
          <w:snapToGrid w:val="0"/>
        </w:rPr>
        <w:t xml:space="preserve"> de même nature ;</w:t>
      </w:r>
    </w:p>
    <w:p w14:paraId="3A82C069" w14:textId="5F6A905F" w:rsidR="00704C59" w:rsidRPr="006D1484" w:rsidRDefault="004B259D" w:rsidP="004B259D">
      <w:pPr>
        <w:pStyle w:val="Puce2"/>
        <w:rPr>
          <w:snapToGrid w:val="0"/>
        </w:rPr>
      </w:pPr>
      <w:r>
        <w:rPr>
          <w:snapToGrid w:val="0"/>
        </w:rPr>
        <w:t>U</w:t>
      </w:r>
      <w:r w:rsidR="00704C59" w:rsidRPr="006D1484">
        <w:rPr>
          <w:snapToGrid w:val="0"/>
        </w:rPr>
        <w:t>ne description de l’équipement technique, des mesures employées par l’opérateur pour s’assurer de la qualité et des moyens d’étude et de recherche de son entreprise ;</w:t>
      </w:r>
    </w:p>
    <w:p w14:paraId="451C49D8" w14:textId="1773CAE1" w:rsidR="00704C59" w:rsidRPr="006D1484" w:rsidRDefault="00704C59" w:rsidP="004B259D">
      <w:pPr>
        <w:pStyle w:val="Puce2"/>
        <w:rPr>
          <w:snapToGrid w:val="0"/>
        </w:rPr>
      </w:pPr>
      <w:r w:rsidRPr="006D1484">
        <w:rPr>
          <w:snapToGrid w:val="0"/>
        </w:rPr>
        <w:t>Les certificats établis par des services chargés du contrôle de la qualité et habilités à attester la conformité des fournitures par des références à certaines spécifi</w:t>
      </w:r>
      <w:r w:rsidR="00173B5B" w:rsidRPr="006D1484">
        <w:rPr>
          <w:snapToGrid w:val="0"/>
        </w:rPr>
        <w:t xml:space="preserve">cations techniques. La </w:t>
      </w:r>
      <w:proofErr w:type="spellStart"/>
      <w:r w:rsidR="00173B5B" w:rsidRPr="006D1484">
        <w:rPr>
          <w:snapToGrid w:val="0"/>
        </w:rPr>
        <w:t>Cnam</w:t>
      </w:r>
      <w:proofErr w:type="spellEnd"/>
      <w:r w:rsidR="004B259D">
        <w:rPr>
          <w:snapToGrid w:val="0"/>
        </w:rPr>
        <w:t xml:space="preserve"> accepte</w:t>
      </w:r>
      <w:r w:rsidRPr="006D1484">
        <w:rPr>
          <w:snapToGrid w:val="0"/>
        </w:rPr>
        <w:t xml:space="preserve"> toutefois d’autres preuves de mesures équivalentes de garantie de la qualité produites par les candidats, si ceux-ci n’ont pas accès à ces certificats ou n’ont aucune possibilité de les obtenir dans les </w:t>
      </w:r>
      <w:r w:rsidR="002171A9" w:rsidRPr="006D1484">
        <w:rPr>
          <w:snapToGrid w:val="0"/>
        </w:rPr>
        <w:t>délais.</w:t>
      </w:r>
    </w:p>
    <w:p w14:paraId="6949CB2B" w14:textId="29790CEF" w:rsidR="00704C59" w:rsidRPr="00C44CCC" w:rsidRDefault="00704C59" w:rsidP="00B26C7C">
      <w:pPr>
        <w:pStyle w:val="Puce1"/>
      </w:pPr>
      <w:r w:rsidRPr="00C44CCC">
        <w:t>La présentation des capacités professionnelles de l’entreprise :</w:t>
      </w:r>
    </w:p>
    <w:p w14:paraId="4F041972" w14:textId="37D3CCFA" w:rsidR="00704C59" w:rsidRPr="006D1484" w:rsidRDefault="006D1484" w:rsidP="004B259D">
      <w:pPr>
        <w:ind w:left="709"/>
        <w:rPr>
          <w:snapToGrid w:val="0"/>
        </w:rPr>
      </w:pPr>
      <w:r w:rsidRPr="006D1484">
        <w:rPr>
          <w:snapToGrid w:val="0"/>
        </w:rPr>
        <w:t>Le candidat fournit</w:t>
      </w:r>
      <w:r w:rsidR="00704C59" w:rsidRPr="006D1484">
        <w:rPr>
          <w:snapToGrid w:val="0"/>
        </w:rPr>
        <w:t xml:space="preserve"> la liste des principales prestations effectuées au cours des trois dernières années, en indiquant le montant, la date et le destinataire public ou privé. Les prestations sont prouvées par des attestations du destinataire ou, à défaut, par une déclaration de l'opérateur économique;</w:t>
      </w:r>
    </w:p>
    <w:p w14:paraId="444E4888" w14:textId="77777777" w:rsidR="00894583" w:rsidRPr="00F35F1C" w:rsidRDefault="00605629" w:rsidP="004B259D">
      <w:r w:rsidRPr="00080A25">
        <w:t>Sont écartés les candidats dont la candidature a été jugée irrecevable au sens de l’</w:t>
      </w:r>
      <w:r w:rsidRPr="00F00A13">
        <w:t>article</w:t>
      </w:r>
      <w:r w:rsidRPr="00080A25">
        <w:t xml:space="preserve"> </w:t>
      </w:r>
      <w:r>
        <w:t>2144-7 du code de la commande publique</w:t>
      </w:r>
      <w:r w:rsidRPr="00885792">
        <w:t xml:space="preserve"> </w:t>
      </w:r>
      <w:r w:rsidRPr="00080A25">
        <w:t>ou dont les capacités techniques, professionnelles et financières ont été jugées insuffisantes.</w:t>
      </w:r>
    </w:p>
    <w:p w14:paraId="0A4174B5" w14:textId="3D27E665" w:rsidR="00704C59" w:rsidRDefault="00704C59" w:rsidP="00B26C7C">
      <w:r w:rsidRPr="00837BAB">
        <w:t>NOTA</w:t>
      </w:r>
      <w:r w:rsidR="004B259D">
        <w:t> :</w:t>
      </w:r>
    </w:p>
    <w:p w14:paraId="0C26FB6E" w14:textId="77777777" w:rsidR="0039280B" w:rsidRPr="0039280B" w:rsidRDefault="002171A9" w:rsidP="004B259D">
      <w:pPr>
        <w:pStyle w:val="Puce1"/>
      </w:pPr>
      <w:r w:rsidRPr="00DF1495">
        <w:t xml:space="preserve">Conformément </w:t>
      </w:r>
      <w:r>
        <w:t>aux articles R2143-13 et 14 du Code de la commande publique</w:t>
      </w:r>
      <w:r w:rsidR="0039280B" w:rsidRPr="00DF1495">
        <w:t>, les candidats ne sont pas tenus de fournir les documen</w:t>
      </w:r>
      <w:r w:rsidR="00173B5B">
        <w:t xml:space="preserve">ts et renseignements que la </w:t>
      </w:r>
      <w:proofErr w:type="spellStart"/>
      <w:r w:rsidR="00173B5B">
        <w:t>Cnam</w:t>
      </w:r>
      <w:proofErr w:type="spellEnd"/>
      <w:r w:rsidR="0039280B" w:rsidRPr="00DF1495">
        <w:t xml:space="preserve">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 espace et que l’accès à celui-ci soit gratuit.</w:t>
      </w:r>
    </w:p>
    <w:p w14:paraId="1D62C8D8" w14:textId="77777777" w:rsidR="004B259D" w:rsidRPr="004B259D" w:rsidRDefault="009A6BBE" w:rsidP="004B259D">
      <w:pPr>
        <w:pStyle w:val="Puce1"/>
        <w:rPr>
          <w:rFonts w:eastAsia="Times New Roman" w:cs="Calibri"/>
        </w:rPr>
      </w:pPr>
      <w:r>
        <w:t>Les formulaires DC1, DC2, DC4 sont disponibles à l’adresse suivante :</w:t>
      </w:r>
      <w:r w:rsidRPr="00B26C7C">
        <w:rPr>
          <w:rFonts w:eastAsia="Times New Roman" w:cs="Calibri"/>
          <w:bCs/>
        </w:rPr>
        <w:t xml:space="preserve"> </w:t>
      </w:r>
    </w:p>
    <w:p w14:paraId="5723FAE6" w14:textId="77777777" w:rsidR="004B259D" w:rsidRDefault="005A1BFE" w:rsidP="004B259D">
      <w:pPr>
        <w:pStyle w:val="Paragraphedeliste"/>
        <w:spacing w:before="0" w:after="0"/>
        <w:ind w:left="709"/>
        <w:rPr>
          <w:rFonts w:eastAsia="Times New Roman" w:cs="Calibri"/>
        </w:rPr>
      </w:pPr>
      <w:hyperlink r:id="rId16" w:history="1">
        <w:r w:rsidR="00704C59" w:rsidRPr="00B26C7C">
          <w:rPr>
            <w:rFonts w:eastAsia="Times New Roman" w:cs="Calibri"/>
            <w:color w:val="0000FF"/>
            <w:u w:val="single"/>
          </w:rPr>
          <w:t>http://www.economie.gouv.fr/daj/marches-publics</w:t>
        </w:r>
      </w:hyperlink>
      <w:r w:rsidR="004B259D">
        <w:rPr>
          <w:rFonts w:eastAsia="Times New Roman" w:cs="Calibri"/>
        </w:rPr>
        <w:t xml:space="preserve"> </w:t>
      </w:r>
      <w:r w:rsidR="00704C59" w:rsidRPr="00B26C7C">
        <w:rPr>
          <w:rFonts w:eastAsia="Times New Roman" w:cs="Calibri"/>
        </w:rPr>
        <w:t xml:space="preserve">– rubrique marchés publics ou </w:t>
      </w:r>
    </w:p>
    <w:p w14:paraId="4E885CDD" w14:textId="333A1AD4" w:rsidR="00704C59" w:rsidRPr="00B26C7C" w:rsidRDefault="005A1BFE" w:rsidP="004B259D">
      <w:pPr>
        <w:pStyle w:val="Paragraphedeliste"/>
        <w:spacing w:before="0"/>
        <w:ind w:left="709"/>
        <w:rPr>
          <w:rFonts w:eastAsia="Times New Roman" w:cs="Calibri"/>
        </w:rPr>
      </w:pPr>
      <w:hyperlink r:id="rId17" w:history="1">
        <w:r w:rsidR="00704C59" w:rsidRPr="00B26C7C">
          <w:rPr>
            <w:rFonts w:eastAsia="Times New Roman" w:cs="Calibri"/>
            <w:snapToGrid w:val="0"/>
            <w:color w:val="0000FF"/>
            <w:u w:val="single"/>
          </w:rPr>
          <w:t>http://www.economie.gouv.fr/daj/formulaires-declaration-candidat</w:t>
        </w:r>
      </w:hyperlink>
      <w:r w:rsidR="00704C59" w:rsidRPr="00B26C7C">
        <w:rPr>
          <w:rFonts w:eastAsia="Times New Roman" w:cs="Calibri"/>
          <w:snapToGrid w:val="0"/>
        </w:rPr>
        <w:t>).</w:t>
      </w:r>
    </w:p>
    <w:p w14:paraId="39ABFF88" w14:textId="05D2CA3D" w:rsidR="00712CFB" w:rsidRPr="004B259D" w:rsidRDefault="00712CFB" w:rsidP="004B259D">
      <w:pPr>
        <w:pStyle w:val="Puce1"/>
      </w:pPr>
      <w:r w:rsidRPr="004B259D">
        <w:t>Si le candidat est objectivement dans l'impossibilité de produire, l'un des renseignements demandé</w:t>
      </w:r>
      <w:r w:rsidR="00C44CCC" w:rsidRPr="004B259D">
        <w:t>s</w:t>
      </w:r>
      <w:r w:rsidRPr="004B259D">
        <w:t xml:space="preserve"> au titre de la présentation des garanties financières, il peut prouver sa capacité par tout autre document considéré comme équivalent par le pouvoir adjudicateur.</w:t>
      </w:r>
    </w:p>
    <w:p w14:paraId="1676CD64" w14:textId="77777777" w:rsidR="00712CFB" w:rsidRPr="004B259D" w:rsidRDefault="00712CFB" w:rsidP="004B259D">
      <w:pPr>
        <w:pStyle w:val="Puce1"/>
      </w:pPr>
      <w:r w:rsidRPr="004B259D">
        <w:t>Pour information, en vertu de l'article R2144-2 du Code de la commande publique, « L'acheteur qui constate que des pièces ou informations dont la présentation était réclamée au titre de la candidature sont absentes ou incomplètes peut demander à tous les candidats concernés de compléter leur dossier de candidature dans un délai approprié et identique pour tous ».</w:t>
      </w:r>
    </w:p>
    <w:p w14:paraId="66B225A8" w14:textId="77777777" w:rsidR="00712CFB" w:rsidRPr="004B259D" w:rsidRDefault="00712CFB" w:rsidP="004B259D">
      <w:pPr>
        <w:pStyle w:val="Puce1"/>
      </w:pPr>
      <w:r w:rsidRPr="004B259D">
        <w:lastRenderedPageBreak/>
        <w:t>De plus, selon l’article R2144-6 du Code de la commande publique: « L'acheteur peut demander au candidat de compléter ou d'expliquer les documents justificatifs et moyens de preuve fournis ou obtenus ».</w:t>
      </w:r>
    </w:p>
    <w:p w14:paraId="5B5B7DF0" w14:textId="77777777" w:rsidR="00712CFB" w:rsidRPr="004B259D" w:rsidRDefault="00712CFB" w:rsidP="004B259D">
      <w:pPr>
        <w:pStyle w:val="Puce1"/>
      </w:pPr>
      <w:r w:rsidRPr="004B259D">
        <w:t>Préalablement à la notification de l’accord-cadre, le candidat dont l’offre a été retenue doit également prouver la régularité de sa situation fiscale et sociale. Il dispose d’une liberté de choix entre deux modalités :</w:t>
      </w:r>
    </w:p>
    <w:p w14:paraId="5FFB4D35" w14:textId="10DFFAE2" w:rsidR="00712CFB" w:rsidRPr="00BB7B31" w:rsidRDefault="00712CFB" w:rsidP="004B259D">
      <w:pPr>
        <w:pStyle w:val="PuceNum"/>
        <w:numPr>
          <w:ilvl w:val="0"/>
          <w:numId w:val="13"/>
        </w:numPr>
        <w:tabs>
          <w:tab w:val="clear" w:pos="720"/>
          <w:tab w:val="num" w:pos="1276"/>
        </w:tabs>
        <w:ind w:left="1276"/>
        <w:rPr>
          <w:shd w:val="clear" w:color="auto" w:fill="FFFFFF"/>
        </w:rPr>
      </w:pPr>
      <w:r w:rsidRPr="00BB7B31">
        <w:rPr>
          <w:shd w:val="clear" w:color="auto" w:fill="FFFFFF"/>
        </w:rPr>
        <w:t>Soit le candidat retenu produit l’état annuel des certificats, ou formulaire NOTI2, délivré par la direction générale des finances publiques (</w:t>
      </w:r>
      <w:proofErr w:type="spellStart"/>
      <w:r w:rsidRPr="00BB7B31">
        <w:rPr>
          <w:shd w:val="clear" w:color="auto" w:fill="FFFFFF"/>
        </w:rPr>
        <w:t>DGFiP</w:t>
      </w:r>
      <w:proofErr w:type="spellEnd"/>
      <w:r w:rsidRPr="00BB7B31">
        <w:rPr>
          <w:shd w:val="clear" w:color="auto" w:fill="FFFFFF"/>
        </w:rPr>
        <w:t xml:space="preserve">) ; </w:t>
      </w:r>
    </w:p>
    <w:p w14:paraId="46CDCF1B" w14:textId="37484C68" w:rsidR="00712CFB" w:rsidRPr="00700A3C" w:rsidRDefault="00712CFB" w:rsidP="004B259D">
      <w:pPr>
        <w:pStyle w:val="PuceNum"/>
        <w:tabs>
          <w:tab w:val="num" w:pos="1276"/>
        </w:tabs>
        <w:ind w:left="1276"/>
        <w:rPr>
          <w:shd w:val="clear" w:color="auto" w:fill="FFFFFF"/>
        </w:rPr>
      </w:pPr>
      <w:r w:rsidRPr="00700A3C">
        <w:rPr>
          <w:shd w:val="clear" w:color="auto" w:fill="FFFFFF"/>
        </w:rPr>
        <w:t>Soit il fournit directement les deux attestations, fiscale (</w:t>
      </w:r>
      <w:hyperlink r:id="rId18" w:history="1">
        <w:r w:rsidR="006D1484" w:rsidRPr="00E25B2C">
          <w:rPr>
            <w:rStyle w:val="Lienhypertexte"/>
            <w:shd w:val="clear" w:color="auto" w:fill="FFFFFF"/>
          </w:rPr>
          <w:t>http://www.impots.gouv.fr/</w:t>
        </w:r>
      </w:hyperlink>
      <w:r w:rsidRPr="00700A3C">
        <w:rPr>
          <w:shd w:val="clear" w:color="auto" w:fill="FFFFFF"/>
        </w:rPr>
        <w:t>) et sociale (</w:t>
      </w:r>
      <w:hyperlink r:id="rId19" w:history="1">
        <w:r w:rsidR="006D1484" w:rsidRPr="00E25B2C">
          <w:rPr>
            <w:rStyle w:val="Lienhypertexte"/>
            <w:shd w:val="clear" w:color="auto" w:fill="FFFFFF"/>
          </w:rPr>
          <w:t>https://mon.urssaf.fr/</w:t>
        </w:r>
      </w:hyperlink>
      <w:r w:rsidR="006D1484">
        <w:rPr>
          <w:shd w:val="clear" w:color="auto" w:fill="FFFFFF"/>
        </w:rPr>
        <w:t> ;</w:t>
      </w:r>
      <w:r w:rsidRPr="00700A3C">
        <w:rPr>
          <w:shd w:val="clear" w:color="auto" w:fill="FFFFFF"/>
        </w:rPr>
        <w:t xml:space="preserve"> </w:t>
      </w:r>
      <w:hyperlink r:id="rId20" w:history="1">
        <w:r w:rsidR="006D1484" w:rsidRPr="00E25B2C">
          <w:rPr>
            <w:rStyle w:val="Lienhypertexte"/>
            <w:shd w:val="clear" w:color="auto" w:fill="FFFFFF"/>
          </w:rPr>
          <w:t>http://www.msa-idf.fr/lfr/attestations-msa</w:t>
        </w:r>
      </w:hyperlink>
      <w:r w:rsidR="006D1484">
        <w:rPr>
          <w:shd w:val="clear" w:color="auto" w:fill="FFFFFF"/>
        </w:rPr>
        <w:t xml:space="preserve"> </w:t>
      </w:r>
      <w:r w:rsidRPr="00700A3C">
        <w:rPr>
          <w:shd w:val="clear" w:color="auto" w:fill="FFFFFF"/>
        </w:rPr>
        <w:t xml:space="preserve">ou </w:t>
      </w:r>
      <w:hyperlink r:id="rId21" w:history="1">
        <w:r w:rsidR="006D1484" w:rsidRPr="00E25B2C">
          <w:rPr>
            <w:rStyle w:val="Lienhypertexte"/>
            <w:shd w:val="clear" w:color="auto" w:fill="FFFFFF"/>
          </w:rPr>
          <w:t>http://www.rsi.fr/demo-mon-compte</w:t>
        </w:r>
      </w:hyperlink>
      <w:r w:rsidRPr="00700A3C">
        <w:rPr>
          <w:shd w:val="clear" w:color="auto" w:fill="FFFFFF"/>
        </w:rPr>
        <w:t xml:space="preserve">. Cette attestation est également disponible sur le portail multi-régimes </w:t>
      </w:r>
      <w:hyperlink r:id="rId22" w:history="1">
        <w:r w:rsidR="006D1484" w:rsidRPr="00E25B2C">
          <w:rPr>
            <w:rStyle w:val="Lienhypertexte"/>
            <w:shd w:val="clear" w:color="auto" w:fill="FFFFFF"/>
          </w:rPr>
          <w:t>http://www.net-entreprises.fr</w:t>
        </w:r>
      </w:hyperlink>
      <w:r w:rsidRPr="00700A3C">
        <w:rPr>
          <w:shd w:val="clear" w:color="auto" w:fill="FFFFFF"/>
        </w:rPr>
        <w:t>).</w:t>
      </w:r>
    </w:p>
    <w:p w14:paraId="608F2B61" w14:textId="46F65229" w:rsidR="00712CFB" w:rsidRPr="00700A3C" w:rsidRDefault="00712CFB" w:rsidP="004B259D">
      <w:pPr>
        <w:pStyle w:val="Puce1"/>
        <w:rPr>
          <w:shd w:val="clear" w:color="auto" w:fill="FFFFFF"/>
        </w:rPr>
      </w:pPr>
      <w:r w:rsidRPr="00700A3C">
        <w:rPr>
          <w:shd w:val="clear" w:color="auto" w:fill="FFFFFF"/>
        </w:rPr>
        <w:t xml:space="preserve">Le candidat retenu </w:t>
      </w:r>
      <w:r w:rsidR="00C44CCC">
        <w:rPr>
          <w:shd w:val="clear" w:color="auto" w:fill="FFFFFF"/>
        </w:rPr>
        <w:t>doit</w:t>
      </w:r>
      <w:r w:rsidRPr="00700A3C">
        <w:rPr>
          <w:shd w:val="clear" w:color="auto" w:fill="FFFFFF"/>
        </w:rPr>
        <w:t xml:space="preserve"> également produire au titre de la lutte contre le travail dissimulé, les pièces mentionnées à l’article D. 8222-5 ou aux articles D. 8222-7 et D. 8222-8 du Code du travail selon que le candidat soit établi en France ou à l’étranger. </w:t>
      </w:r>
    </w:p>
    <w:p w14:paraId="6F8009A4" w14:textId="77777777" w:rsidR="00712CFB" w:rsidRPr="00700A3C" w:rsidRDefault="00712CFB" w:rsidP="004B259D">
      <w:pPr>
        <w:pStyle w:val="Puce1"/>
        <w:rPr>
          <w:shd w:val="clear" w:color="auto" w:fill="FFFFFF"/>
        </w:rPr>
      </w:pPr>
      <w:r w:rsidRPr="00700A3C">
        <w:rPr>
          <w:shd w:val="clear" w:color="auto" w:fill="FFFFFF"/>
        </w:rPr>
        <w:t xml:space="preserve">Les cas d’interdiction de soumissionner sont prévus aux articles </w:t>
      </w:r>
      <w:r>
        <w:rPr>
          <w:shd w:val="clear" w:color="auto" w:fill="FFFFFF"/>
        </w:rPr>
        <w:t>L2141-1 à L2141-11 du Code de la commande publique</w:t>
      </w:r>
      <w:r w:rsidRPr="00700A3C">
        <w:rPr>
          <w:shd w:val="clear" w:color="auto" w:fill="FFFFFF"/>
        </w:rPr>
        <w:t>.</w:t>
      </w:r>
    </w:p>
    <w:p w14:paraId="1DFEDDE1" w14:textId="77777777" w:rsidR="00726E95" w:rsidRPr="00700A3C" w:rsidRDefault="00712CFB" w:rsidP="004B259D">
      <w:pPr>
        <w:pStyle w:val="Puce1"/>
        <w:rPr>
          <w:shd w:val="clear" w:color="auto" w:fill="FFFFFF"/>
        </w:rPr>
      </w:pPr>
      <w:r w:rsidRPr="00700A3C">
        <w:rPr>
          <w:shd w:val="clear" w:color="auto" w:fill="FFFFFF"/>
        </w:rPr>
        <w:t xml:space="preserve">Conformément à </w:t>
      </w:r>
      <w:r>
        <w:rPr>
          <w:shd w:val="clear" w:color="auto" w:fill="FFFFFF"/>
        </w:rPr>
        <w:t>l’article R2144-7 du Code de la commande publique</w:t>
      </w:r>
      <w:r w:rsidR="00726E95">
        <w:rPr>
          <w:shd w:val="clear" w:color="auto" w:fill="FFFFFF"/>
        </w:rPr>
        <w:t xml:space="preserve">, </w:t>
      </w:r>
      <w:r w:rsidR="00726E95" w:rsidRPr="004758D2">
        <w:rPr>
          <w:shd w:val="clear" w:color="auto" w:fill="FFFFFF"/>
        </w:rPr>
        <w:t>« Si un candidat ou un soumissionnaire se trouve dans un cas d'interdiction de soumissionner, ne satisfait pas aux conditions de participation fixées par l'acheteur</w:t>
      </w:r>
      <w:r w:rsidR="00F71C4C" w:rsidRPr="00F71C4C">
        <w:rPr>
          <w:shd w:val="clear" w:color="auto" w:fill="FFFFFF"/>
        </w:rPr>
        <w:t xml:space="preserve">, produit, à l’appui de sa candidature, de faux renseignements ou documents, </w:t>
      </w:r>
      <w:r w:rsidR="00726E95" w:rsidRPr="004758D2">
        <w:rPr>
          <w:shd w:val="clear" w:color="auto" w:fill="FFFFFF"/>
        </w:rPr>
        <w:t xml:space="preserve"> ou ne peut produire dans le délai imparti les documents justificatifs, les moyens de preuve, les compléments ou explications requis par l'acheteur, sa candidature est déclarée irrecevable et le candidat est éliminé. Dans ce cas, lorsque la vérification des candidatures intervient après la sélection des candidats ou le classement des offres, le candidat ou le soumissionnaire dont la candidature ou l'offre a été classée immédiatement après la sienne est sollicité pour produire les documents nécessaires. Si nécessaire, cette procédure peut être reproduite tant qu'il subsiste des candidatures recevables ou des offres qui n'ont pas été écartées au motif qu'elles sont inappropriées, irrégulières ou inacceptables »</w:t>
      </w:r>
      <w:r w:rsidR="00726E95" w:rsidRPr="00700A3C">
        <w:rPr>
          <w:shd w:val="clear" w:color="auto" w:fill="FFFFFF"/>
        </w:rPr>
        <w:t>.</w:t>
      </w:r>
    </w:p>
    <w:p w14:paraId="5592B99C" w14:textId="77777777" w:rsidR="00726E95" w:rsidRPr="00726E95" w:rsidRDefault="00712CFB" w:rsidP="004B259D">
      <w:pPr>
        <w:pStyle w:val="Puce1"/>
        <w:rPr>
          <w:rFonts w:eastAsia="Times New Roman"/>
          <w:snapToGrid w:val="0"/>
        </w:rPr>
      </w:pPr>
      <w:r w:rsidRPr="00700A3C">
        <w:rPr>
          <w:shd w:val="clear" w:color="auto" w:fill="FFFFFF"/>
        </w:rPr>
        <w:t xml:space="preserve">En cas d’inexactitude des documents et renseignements prévus aux articles </w:t>
      </w:r>
      <w:r>
        <w:rPr>
          <w:shd w:val="clear" w:color="auto" w:fill="FFFFFF"/>
        </w:rPr>
        <w:t>L2141-1 à L2141-11 du code de la commande publique</w:t>
      </w:r>
      <w:r w:rsidRPr="00700A3C">
        <w:rPr>
          <w:shd w:val="clear" w:color="auto" w:fill="FFFFFF"/>
        </w:rPr>
        <w:t xml:space="preserve"> ou du refus de produire les pièces prévues aux articles D. 8222-5 ou D. 8222-7 du nouveau Code du travail, l’accord-cadre </w:t>
      </w:r>
      <w:proofErr w:type="gramStart"/>
      <w:r w:rsidRPr="00700A3C">
        <w:rPr>
          <w:shd w:val="clear" w:color="auto" w:fill="FFFFFF"/>
        </w:rPr>
        <w:t>peut être</w:t>
      </w:r>
      <w:proofErr w:type="gramEnd"/>
      <w:r w:rsidRPr="00700A3C">
        <w:rPr>
          <w:shd w:val="clear" w:color="auto" w:fill="FFFFFF"/>
        </w:rPr>
        <w:t xml:space="preserve"> résilié aux torts du cocontractant et ce conformément à l’article </w:t>
      </w:r>
      <w:r>
        <w:rPr>
          <w:shd w:val="clear" w:color="auto" w:fill="FFFFFF"/>
        </w:rPr>
        <w:t>L2195-4 du Code de la commande publique</w:t>
      </w:r>
      <w:r w:rsidRPr="00700A3C">
        <w:rPr>
          <w:shd w:val="clear" w:color="auto" w:fill="FFFFFF"/>
        </w:rPr>
        <w:t>.</w:t>
      </w:r>
    </w:p>
    <w:p w14:paraId="78E76A56" w14:textId="26B33F3B" w:rsidR="00704C59" w:rsidRPr="00B26C7C" w:rsidRDefault="00704C59" w:rsidP="00B26C7C">
      <w:pPr>
        <w:pStyle w:val="Titre2"/>
      </w:pPr>
      <w:bookmarkStart w:id="118" w:name="_Toc339962353"/>
      <w:bookmarkStart w:id="119" w:name="_Toc387997731"/>
      <w:bookmarkStart w:id="120" w:name="_Toc124152880"/>
      <w:bookmarkStart w:id="121" w:name="_Toc141866288"/>
      <w:bookmarkStart w:id="122" w:name="_Ref141868521"/>
      <w:bookmarkStart w:id="123" w:name="_Toc154056351"/>
      <w:r w:rsidRPr="00B26C7C">
        <w:t>Pièces à joindre au titre de l’offre</w:t>
      </w:r>
      <w:bookmarkEnd w:id="118"/>
      <w:bookmarkEnd w:id="119"/>
      <w:bookmarkEnd w:id="120"/>
      <w:bookmarkEnd w:id="121"/>
      <w:bookmarkEnd w:id="122"/>
      <w:r w:rsidR="004B259D">
        <w:t> :</w:t>
      </w:r>
      <w:bookmarkEnd w:id="123"/>
    </w:p>
    <w:p w14:paraId="29A1475A" w14:textId="136D345E" w:rsidR="0065713E" w:rsidRPr="002E1A16" w:rsidRDefault="0065713E" w:rsidP="00357132">
      <w:pPr>
        <w:pStyle w:val="PuceNum"/>
        <w:numPr>
          <w:ilvl w:val="0"/>
          <w:numId w:val="31"/>
        </w:numPr>
        <w:tabs>
          <w:tab w:val="clear" w:pos="720"/>
          <w:tab w:val="num" w:pos="851"/>
          <w:tab w:val="num" w:pos="1418"/>
        </w:tabs>
        <w:ind w:left="426"/>
      </w:pPr>
      <w:r w:rsidRPr="002E1A16">
        <w:t xml:space="preserve">L’Acte d’Engagement de l’accord-cadre </w:t>
      </w:r>
      <w:r w:rsidR="00260A3E" w:rsidRPr="002E1A16">
        <w:t xml:space="preserve">et </w:t>
      </w:r>
      <w:r w:rsidR="004B259D" w:rsidRPr="002E1A16">
        <w:t>son</w:t>
      </w:r>
      <w:r w:rsidR="00260A3E" w:rsidRPr="002E1A16">
        <w:t xml:space="preserve"> annexe </w:t>
      </w:r>
      <w:r w:rsidRPr="002E1A16">
        <w:t>complété</w:t>
      </w:r>
      <w:r w:rsidR="00260A3E" w:rsidRPr="002E1A16">
        <w:t>s</w:t>
      </w:r>
      <w:r w:rsidRPr="002E1A16">
        <w:t>.</w:t>
      </w:r>
    </w:p>
    <w:p w14:paraId="4F48ACF1" w14:textId="5BE9B0D8" w:rsidR="0065713E" w:rsidRDefault="0065713E" w:rsidP="00B26C7C">
      <w:r w:rsidRPr="00DF1495">
        <w:t xml:space="preserve">L’offre </w:t>
      </w:r>
      <w:r w:rsidR="007D1C1B">
        <w:t>doit</w:t>
      </w:r>
      <w:r w:rsidRPr="00DF1495">
        <w:t xml:space="preserve"> être formulée en euro.</w:t>
      </w:r>
    </w:p>
    <w:p w14:paraId="02E76F6A" w14:textId="6C5ADD7A" w:rsidR="00785247" w:rsidRDefault="00357132" w:rsidP="00357132">
      <w:pPr>
        <w:tabs>
          <w:tab w:val="left" w:pos="851"/>
          <w:tab w:val="left" w:pos="2552"/>
          <w:tab w:val="left" w:pos="6237"/>
        </w:tabs>
        <w:ind w:right="-25"/>
        <w:rPr>
          <w:rFonts w:cs="Calibri"/>
        </w:rPr>
      </w:pPr>
      <w:r>
        <w:rPr>
          <w:rFonts w:cs="Calibri"/>
        </w:rPr>
        <w:t xml:space="preserve">L’annexe de l’acte d’engagement </w:t>
      </w:r>
      <w:r w:rsidRPr="00357132">
        <w:rPr>
          <w:rFonts w:cs="Calibri"/>
          <w:i/>
        </w:rPr>
        <w:t>« </w:t>
      </w:r>
      <w:r w:rsidR="00D6133C">
        <w:rPr>
          <w:rFonts w:cs="Calibri"/>
          <w:i/>
        </w:rPr>
        <w:t>AC.202</w:t>
      </w:r>
      <w:r w:rsidR="00477A6F">
        <w:rPr>
          <w:rFonts w:cs="Calibri"/>
          <w:i/>
        </w:rPr>
        <w:t>5</w:t>
      </w:r>
      <w:r w:rsidR="00D6133C">
        <w:rPr>
          <w:rFonts w:cs="Calibri"/>
          <w:i/>
        </w:rPr>
        <w:t>.2048_Annexe_Acte_</w:t>
      </w:r>
      <w:r w:rsidR="007D1C1B">
        <w:rPr>
          <w:rFonts w:cs="Calibri"/>
          <w:i/>
        </w:rPr>
        <w:t>d’en</w:t>
      </w:r>
      <w:r w:rsidR="00D6133C">
        <w:rPr>
          <w:rFonts w:cs="Calibri"/>
          <w:i/>
        </w:rPr>
        <w:t xml:space="preserve">gagement_Bordereau de </w:t>
      </w:r>
      <w:proofErr w:type="spellStart"/>
      <w:r w:rsidR="00D6133C">
        <w:rPr>
          <w:rFonts w:cs="Calibri"/>
          <w:i/>
        </w:rPr>
        <w:t>prix</w:t>
      </w:r>
      <w:r w:rsidR="00785247">
        <w:rPr>
          <w:rFonts w:cs="Calibri"/>
          <w:i/>
        </w:rPr>
        <w:t>_DCP_offre</w:t>
      </w:r>
      <w:proofErr w:type="spellEnd"/>
      <w:r w:rsidR="00785247">
        <w:rPr>
          <w:rFonts w:cs="Calibri"/>
          <w:i/>
        </w:rPr>
        <w:t xml:space="preserve"> de base</w:t>
      </w:r>
      <w:r w:rsidR="009E6075">
        <w:rPr>
          <w:rFonts w:cs="Calibri"/>
          <w:i/>
        </w:rPr>
        <w:t xml:space="preserve"> </w:t>
      </w:r>
      <w:r w:rsidRPr="00357132">
        <w:rPr>
          <w:rFonts w:cs="Calibri"/>
          <w:i/>
        </w:rPr>
        <w:t>»</w:t>
      </w:r>
      <w:r w:rsidRPr="00DF1495">
        <w:rPr>
          <w:rFonts w:cs="Calibri"/>
        </w:rPr>
        <w:t xml:space="preserve"> </w:t>
      </w:r>
      <w:r>
        <w:rPr>
          <w:rFonts w:cs="Calibri"/>
        </w:rPr>
        <w:t xml:space="preserve">doit </w:t>
      </w:r>
      <w:r w:rsidRPr="00DF1495">
        <w:rPr>
          <w:rFonts w:cs="Calibri"/>
        </w:rPr>
        <w:t xml:space="preserve">être </w:t>
      </w:r>
      <w:r>
        <w:rPr>
          <w:rFonts w:cs="Calibri"/>
        </w:rPr>
        <w:t>complétée dans son intégralité conformément aux consignes énoncées dans le fichier.</w:t>
      </w:r>
      <w:r w:rsidR="00785247">
        <w:rPr>
          <w:rFonts w:cs="Calibri"/>
        </w:rPr>
        <w:t xml:space="preserve"> </w:t>
      </w:r>
    </w:p>
    <w:p w14:paraId="67432CEE" w14:textId="2D1E6A79" w:rsidR="00357132" w:rsidRPr="00677550" w:rsidRDefault="00785247" w:rsidP="00357132">
      <w:pPr>
        <w:tabs>
          <w:tab w:val="left" w:pos="851"/>
          <w:tab w:val="left" w:pos="2552"/>
          <w:tab w:val="left" w:pos="6237"/>
        </w:tabs>
        <w:ind w:right="-25"/>
        <w:rPr>
          <w:rFonts w:cs="Calibri"/>
        </w:rPr>
      </w:pPr>
      <w:r>
        <w:rPr>
          <w:rFonts w:cs="Calibri"/>
        </w:rPr>
        <w:t>Cela est également requis en cas de présentation d’offre variante, concernant l’annexe « </w:t>
      </w:r>
      <w:r w:rsidRPr="000967F8">
        <w:rPr>
          <w:rFonts w:cs="Calibri"/>
          <w:i/>
        </w:rPr>
        <w:t xml:space="preserve">AC.2025.2048_Annexe_Acte_d’engagement_Bordereau de </w:t>
      </w:r>
      <w:proofErr w:type="spellStart"/>
      <w:r w:rsidRPr="000967F8">
        <w:rPr>
          <w:rFonts w:cs="Calibri"/>
          <w:i/>
        </w:rPr>
        <w:t>prix_DCP_Variante</w:t>
      </w:r>
      <w:proofErr w:type="spellEnd"/>
      <w:r w:rsidRPr="000967F8">
        <w:rPr>
          <w:rFonts w:cs="Calibri"/>
          <w:i/>
        </w:rPr>
        <w:t> </w:t>
      </w:r>
      <w:r>
        <w:rPr>
          <w:rFonts w:cs="Calibri"/>
        </w:rPr>
        <w:t>».</w:t>
      </w:r>
    </w:p>
    <w:p w14:paraId="7A02675C" w14:textId="2AA40C29" w:rsidR="0065713E" w:rsidRPr="00357132" w:rsidRDefault="0065713E" w:rsidP="00357132">
      <w:pPr>
        <w:pStyle w:val="PuceNum"/>
        <w:tabs>
          <w:tab w:val="clear" w:pos="720"/>
          <w:tab w:val="num" w:pos="851"/>
        </w:tabs>
        <w:ind w:left="426"/>
      </w:pPr>
      <w:r w:rsidRPr="00357132">
        <w:t>Son offre technique détaillée établie conformément au</w:t>
      </w:r>
      <w:r w:rsidR="00357132" w:rsidRPr="00357132">
        <w:t>x stipulations et exigences du</w:t>
      </w:r>
      <w:r w:rsidRPr="00357132">
        <w:t xml:space="preserve"> CCTP et ses annexes</w:t>
      </w:r>
      <w:r w:rsidR="00826124">
        <w:t xml:space="preserve">. </w:t>
      </w:r>
    </w:p>
    <w:p w14:paraId="1CA27D73" w14:textId="531A51C1" w:rsidR="00357132" w:rsidRPr="00945DE4" w:rsidRDefault="00357132" w:rsidP="00357132">
      <w:pPr>
        <w:rPr>
          <w:rFonts w:cs="Calibri"/>
        </w:rPr>
      </w:pPr>
      <w:r w:rsidRPr="007D1C1B">
        <w:rPr>
          <w:rFonts w:cs="Calibri"/>
        </w:rPr>
        <w:lastRenderedPageBreak/>
        <w:t xml:space="preserve">Le candidat fournit un mémoire </w:t>
      </w:r>
      <w:r w:rsidR="00836683">
        <w:rPr>
          <w:rFonts w:cs="Calibri"/>
        </w:rPr>
        <w:t xml:space="preserve">technique </w:t>
      </w:r>
      <w:r w:rsidRPr="007D1C1B">
        <w:rPr>
          <w:rFonts w:cs="Calibri"/>
        </w:rPr>
        <w:t xml:space="preserve">établi conformément au guide de réponse annexé au présent règlement </w:t>
      </w:r>
      <w:r w:rsidR="007D1C1B" w:rsidRPr="007D1C1B">
        <w:rPr>
          <w:rFonts w:cs="Calibri"/>
        </w:rPr>
        <w:t>(cf. Annexe 1) et complète</w:t>
      </w:r>
      <w:r w:rsidR="00826124">
        <w:rPr>
          <w:rFonts w:cs="Calibri"/>
        </w:rPr>
        <w:t xml:space="preserve"> le PAS et </w:t>
      </w:r>
      <w:r w:rsidR="007D1C1B" w:rsidRPr="007D1C1B">
        <w:rPr>
          <w:rFonts w:cs="Calibri"/>
        </w:rPr>
        <w:t>les cadres de réponse annexés au présent règlement.</w:t>
      </w:r>
    </w:p>
    <w:p w14:paraId="20B35C74" w14:textId="5DE11E5A" w:rsidR="00357132" w:rsidRDefault="00357132" w:rsidP="00357132">
      <w:pPr>
        <w:tabs>
          <w:tab w:val="left" w:pos="851"/>
          <w:tab w:val="left" w:pos="2552"/>
          <w:tab w:val="left" w:pos="6237"/>
        </w:tabs>
        <w:ind w:right="-25"/>
        <w:rPr>
          <w:rFonts w:cs="Calibri"/>
        </w:rPr>
      </w:pPr>
      <w:r>
        <w:rPr>
          <w:rFonts w:cs="Calibri"/>
        </w:rPr>
        <w:t>Le candidat fournit également t</w:t>
      </w:r>
      <w:r w:rsidRPr="00945DE4">
        <w:rPr>
          <w:rFonts w:cs="Calibri"/>
        </w:rPr>
        <w:t>ous les justificatifs permettant de vérifier l’exactitude des informations fournies.</w:t>
      </w:r>
    </w:p>
    <w:p w14:paraId="2E31769A" w14:textId="6327AC0C" w:rsidR="00BA0105" w:rsidRPr="001029E7" w:rsidRDefault="00A90D1A" w:rsidP="001029E7">
      <w:pPr>
        <w:tabs>
          <w:tab w:val="left" w:pos="851"/>
          <w:tab w:val="left" w:pos="2552"/>
          <w:tab w:val="left" w:pos="6237"/>
        </w:tabs>
        <w:ind w:right="-25"/>
        <w:rPr>
          <w:rFonts w:cs="Calibri"/>
        </w:rPr>
      </w:pPr>
      <w:r w:rsidRPr="000A632D">
        <w:rPr>
          <w:rFonts w:cs="Calibri"/>
        </w:rPr>
        <w:t>Il est rappelé que dans le cas d’un dépôt d’une offre variante, le for</w:t>
      </w:r>
      <w:r w:rsidR="00536C20">
        <w:rPr>
          <w:rFonts w:cs="Calibri"/>
        </w:rPr>
        <w:t>malisme décrit à l’article 2.9.3</w:t>
      </w:r>
      <w:r w:rsidRPr="000A632D">
        <w:rPr>
          <w:rFonts w:cs="Calibri"/>
        </w:rPr>
        <w:t xml:space="preserve"> du présent RC doit être respecté.</w:t>
      </w:r>
    </w:p>
    <w:p w14:paraId="5A081FD6" w14:textId="77777777" w:rsidR="0065713E" w:rsidRPr="0065713E" w:rsidRDefault="0065713E" w:rsidP="00357132">
      <w:pPr>
        <w:pStyle w:val="PuceNum"/>
        <w:tabs>
          <w:tab w:val="clear" w:pos="720"/>
          <w:tab w:val="num" w:pos="851"/>
        </w:tabs>
        <w:ind w:left="426"/>
        <w:rPr>
          <w:snapToGrid w:val="0"/>
        </w:rPr>
      </w:pPr>
      <w:r w:rsidRPr="00DF1495">
        <w:rPr>
          <w:snapToGrid w:val="0"/>
        </w:rPr>
        <w:t>Tout autre document jugé utile par le candidat pour étayer son offre.</w:t>
      </w:r>
    </w:p>
    <w:p w14:paraId="72E7DBE1" w14:textId="77777777" w:rsidR="00357132" w:rsidRPr="004A724B" w:rsidRDefault="00357132" w:rsidP="00357132">
      <w:pPr>
        <w:pBdr>
          <w:top w:val="single" w:sz="8" w:space="1" w:color="auto"/>
          <w:left w:val="single" w:sz="8" w:space="4" w:color="auto"/>
          <w:bottom w:val="single" w:sz="12" w:space="1" w:color="auto"/>
          <w:right w:val="single" w:sz="12" w:space="4" w:color="auto"/>
        </w:pBdr>
        <w:spacing w:after="0"/>
        <w:ind w:left="360" w:right="393"/>
        <w:jc w:val="center"/>
        <w:rPr>
          <w:rFonts w:eastAsia="Times New Roman" w:cs="Calibri"/>
          <w:smallCaps/>
          <w:snapToGrid w:val="0"/>
        </w:rPr>
      </w:pPr>
      <w:r w:rsidRPr="004A724B">
        <w:rPr>
          <w:rFonts w:eastAsia="Times New Roman" w:cs="Calibri"/>
          <w:smallCaps/>
          <w:snapToGrid w:val="0"/>
        </w:rPr>
        <w:t xml:space="preserve">s’agissant d’un appel d’offres </w:t>
      </w:r>
      <w:r w:rsidRPr="004A724B">
        <w:rPr>
          <w:rFonts w:eastAsia="Times New Roman" w:cs="Calibri"/>
          <w:smallCaps/>
          <w:snapToGrid w:val="0"/>
          <w:u w:val="single"/>
        </w:rPr>
        <w:t>aucune négociation</w:t>
      </w:r>
      <w:r w:rsidRPr="004A724B">
        <w:rPr>
          <w:rFonts w:eastAsia="Times New Roman" w:cs="Calibri"/>
          <w:smallCaps/>
          <w:snapToGrid w:val="0"/>
        </w:rPr>
        <w:t xml:space="preserve"> n’est permise.</w:t>
      </w:r>
    </w:p>
    <w:p w14:paraId="43EB4105" w14:textId="77777777" w:rsidR="00357132" w:rsidRPr="004A724B" w:rsidRDefault="00357132" w:rsidP="00357132">
      <w:pPr>
        <w:pBdr>
          <w:top w:val="single" w:sz="8" w:space="1" w:color="auto"/>
          <w:left w:val="single" w:sz="8" w:space="4" w:color="auto"/>
          <w:bottom w:val="single" w:sz="12" w:space="1" w:color="auto"/>
          <w:right w:val="single" w:sz="12" w:space="4" w:color="auto"/>
        </w:pBdr>
        <w:spacing w:after="0"/>
        <w:ind w:left="360" w:right="393"/>
        <w:jc w:val="center"/>
        <w:rPr>
          <w:rFonts w:eastAsia="Times New Roman" w:cs="Calibri"/>
          <w:smallCaps/>
          <w:snapToGrid w:val="0"/>
        </w:rPr>
      </w:pPr>
      <w:r w:rsidRPr="004A724B">
        <w:rPr>
          <w:rFonts w:eastAsia="Times New Roman" w:cs="Calibri"/>
          <w:smallCaps/>
          <w:snapToGrid w:val="0"/>
        </w:rPr>
        <w:t xml:space="preserve">Chaque </w:t>
      </w:r>
      <w:r>
        <w:rPr>
          <w:rFonts w:eastAsia="Times New Roman" w:cs="Calibri"/>
          <w:smallCaps/>
          <w:snapToGrid w:val="0"/>
        </w:rPr>
        <w:t>candidat</w:t>
      </w:r>
      <w:r w:rsidRPr="004A724B">
        <w:rPr>
          <w:rFonts w:eastAsia="Times New Roman" w:cs="Calibri"/>
          <w:smallCaps/>
          <w:snapToGrid w:val="0"/>
        </w:rPr>
        <w:t xml:space="preserve"> est invité À fournir</w:t>
      </w:r>
      <w:r>
        <w:rPr>
          <w:rFonts w:eastAsia="Times New Roman" w:cs="Calibri"/>
          <w:smallCaps/>
          <w:snapToGrid w:val="0"/>
        </w:rPr>
        <w:t xml:space="preserve"> </w:t>
      </w:r>
      <w:r w:rsidRPr="00B55241">
        <w:rPr>
          <w:rFonts w:eastAsia="Times New Roman" w:cs="Calibri"/>
          <w:smallCaps/>
          <w:snapToGrid w:val="0"/>
          <w:u w:val="single"/>
        </w:rPr>
        <w:t>Sa meilleure offre</w:t>
      </w:r>
      <w:r w:rsidRPr="004A724B">
        <w:rPr>
          <w:rFonts w:eastAsia="Times New Roman" w:cs="Calibri"/>
          <w:smallCaps/>
          <w:snapToGrid w:val="0"/>
        </w:rPr>
        <w:t>.</w:t>
      </w:r>
    </w:p>
    <w:p w14:paraId="404C42F2" w14:textId="035A6697" w:rsidR="00704C59" w:rsidRPr="00B24052" w:rsidRDefault="00B72AB5" w:rsidP="00B26C7C">
      <w:pPr>
        <w:pStyle w:val="Titre1"/>
      </w:pPr>
      <w:bookmarkStart w:id="124" w:name="_Toc124152882"/>
      <w:bookmarkStart w:id="125" w:name="_Toc141866289"/>
      <w:bookmarkStart w:id="126" w:name="_Toc154056352"/>
      <w:r>
        <w:t>CONDITIONS D’ETABLISSEMENT ET DE REMISE DES OFFRES</w:t>
      </w:r>
      <w:bookmarkEnd w:id="124"/>
      <w:bookmarkEnd w:id="125"/>
      <w:bookmarkEnd w:id="126"/>
    </w:p>
    <w:p w14:paraId="48B1077E" w14:textId="7B6D495C" w:rsidR="00704C59" w:rsidRPr="00B26C7C" w:rsidRDefault="00704C59" w:rsidP="00B26C7C">
      <w:pPr>
        <w:pStyle w:val="Titre2"/>
      </w:pPr>
      <w:bookmarkStart w:id="127" w:name="_Toc300836749"/>
      <w:bookmarkStart w:id="128" w:name="_Toc339962356"/>
      <w:bookmarkStart w:id="129" w:name="_Toc387997734"/>
      <w:bookmarkStart w:id="130" w:name="_Toc124152883"/>
      <w:bookmarkStart w:id="131" w:name="_Ref139892016"/>
      <w:bookmarkStart w:id="132" w:name="_Toc141866290"/>
      <w:bookmarkStart w:id="133" w:name="_Ref141877168"/>
      <w:bookmarkStart w:id="134" w:name="_Toc154056353"/>
      <w:bookmarkStart w:id="135" w:name="_Toc260399625"/>
      <w:r w:rsidRPr="00B26C7C">
        <w:t>Conditions de délai</w:t>
      </w:r>
      <w:bookmarkEnd w:id="127"/>
      <w:bookmarkEnd w:id="128"/>
      <w:bookmarkEnd w:id="129"/>
      <w:bookmarkEnd w:id="130"/>
      <w:bookmarkEnd w:id="131"/>
      <w:bookmarkEnd w:id="132"/>
      <w:bookmarkEnd w:id="133"/>
      <w:bookmarkEnd w:id="134"/>
    </w:p>
    <w:p w14:paraId="4A7954D9" w14:textId="1044D531" w:rsidR="00704C59" w:rsidRPr="00DF6C11" w:rsidRDefault="00704C59" w:rsidP="00CA39C1">
      <w:pPr>
        <w:jc w:val="center"/>
        <w:rPr>
          <w:b/>
        </w:rPr>
      </w:pPr>
      <w:r w:rsidRPr="00DF6C11">
        <w:rPr>
          <w:b/>
        </w:rPr>
        <w:t>Date limite de remise des offres :</w:t>
      </w:r>
      <w:r w:rsidR="00CA39C1" w:rsidRPr="00DF6C11">
        <w:rPr>
          <w:b/>
        </w:rPr>
        <w:t xml:space="preserve"> </w:t>
      </w:r>
      <w:r w:rsidR="001029E7">
        <w:rPr>
          <w:b/>
        </w:rPr>
        <w:t>30</w:t>
      </w:r>
      <w:r w:rsidR="00CA39C1" w:rsidRPr="00DF6C11">
        <w:rPr>
          <w:b/>
        </w:rPr>
        <w:t>/</w:t>
      </w:r>
      <w:r w:rsidR="00081717">
        <w:rPr>
          <w:b/>
        </w:rPr>
        <w:t>09</w:t>
      </w:r>
      <w:r w:rsidR="00946771" w:rsidRPr="00DF6C11">
        <w:rPr>
          <w:b/>
        </w:rPr>
        <w:t>/</w:t>
      </w:r>
      <w:r w:rsidR="00081717">
        <w:rPr>
          <w:b/>
        </w:rPr>
        <w:t>2025</w:t>
      </w:r>
    </w:p>
    <w:p w14:paraId="2BB8EE23" w14:textId="4E41D0EC" w:rsidR="00704C59" w:rsidRPr="00DF6C11" w:rsidRDefault="00704C59" w:rsidP="00CA39C1">
      <w:pPr>
        <w:jc w:val="center"/>
        <w:rPr>
          <w:b/>
        </w:rPr>
      </w:pPr>
      <w:r w:rsidRPr="00DF6C11">
        <w:rPr>
          <w:b/>
        </w:rPr>
        <w:t>Heure limite de réception :</w:t>
      </w:r>
      <w:r w:rsidR="00081717">
        <w:rPr>
          <w:b/>
        </w:rPr>
        <w:t xml:space="preserve"> 16</w:t>
      </w:r>
      <w:r w:rsidR="00CA39C1" w:rsidRPr="00DF6C11">
        <w:rPr>
          <w:b/>
        </w:rPr>
        <w:t>h00</w:t>
      </w:r>
    </w:p>
    <w:p w14:paraId="70947E5E" w14:textId="28916C74" w:rsidR="00704C59" w:rsidRPr="0030083B" w:rsidRDefault="00704C59" w:rsidP="00B26C7C">
      <w:r w:rsidRPr="0030083B">
        <w:t xml:space="preserve">Les dossiers qui </w:t>
      </w:r>
      <w:r w:rsidR="00CA39C1">
        <w:t>parviennent</w:t>
      </w:r>
      <w:r w:rsidRPr="0030083B">
        <w:t xml:space="preserve"> après la date et/ou </w:t>
      </w:r>
      <w:r w:rsidR="00CA39C1">
        <w:t>l’heure limite(s) ou ne respecte</w:t>
      </w:r>
      <w:r w:rsidRPr="0030083B">
        <w:t xml:space="preserve">nt pas scrupuleusement les dispositions indiquées ci-dessous ne </w:t>
      </w:r>
      <w:r w:rsidR="00CA39C1">
        <w:t>sont</w:t>
      </w:r>
      <w:r w:rsidRPr="0030083B">
        <w:t xml:space="preserve"> pas retenus.</w:t>
      </w:r>
    </w:p>
    <w:p w14:paraId="0BC0CB32" w14:textId="6EDAE172" w:rsidR="00704C59" w:rsidRPr="00B26C7C" w:rsidRDefault="00704C59" w:rsidP="00B26C7C">
      <w:pPr>
        <w:pStyle w:val="Titre2"/>
      </w:pPr>
      <w:bookmarkStart w:id="136" w:name="_Toc339962357"/>
      <w:bookmarkStart w:id="137" w:name="_Toc387997735"/>
      <w:bookmarkStart w:id="138" w:name="_Toc124152884"/>
      <w:bookmarkStart w:id="139" w:name="_Toc141866291"/>
      <w:bookmarkStart w:id="140" w:name="_Toc154056354"/>
      <w:r w:rsidRPr="00B26C7C">
        <w:t xml:space="preserve">Transmission </w:t>
      </w:r>
      <w:bookmarkEnd w:id="136"/>
      <w:r w:rsidRPr="00B26C7C">
        <w:t>électronique</w:t>
      </w:r>
      <w:bookmarkEnd w:id="137"/>
      <w:bookmarkEnd w:id="138"/>
      <w:bookmarkEnd w:id="139"/>
      <w:bookmarkEnd w:id="140"/>
    </w:p>
    <w:p w14:paraId="7E3FF821" w14:textId="2B45B31E" w:rsidR="00186A2E" w:rsidRPr="00193638" w:rsidRDefault="00186A2E" w:rsidP="00193638">
      <w:pPr>
        <w:pStyle w:val="Titre3"/>
      </w:pPr>
      <w:bookmarkStart w:id="141" w:name="_Toc141866292"/>
      <w:bookmarkStart w:id="142" w:name="_Toc154056355"/>
      <w:r w:rsidRPr="00193638">
        <w:t>Dépôt du dossier</w:t>
      </w:r>
      <w:bookmarkEnd w:id="141"/>
      <w:bookmarkEnd w:id="142"/>
    </w:p>
    <w:bookmarkEnd w:id="135"/>
    <w:p w14:paraId="771F0850" w14:textId="167AD81B" w:rsidR="00C831E9" w:rsidRDefault="00C831E9" w:rsidP="00B26C7C">
      <w:r w:rsidRPr="00732CCF">
        <w:t xml:space="preserve">Conformément à l'article R2132-7 du Code de la commande publique, les offres doivent être transmises par voie électronique. Sous peine de rejet de leur dossier, les candidats doivent impérativement déposer une offre complète, lisible et en français sur la plateforme de dématérialisation </w:t>
      </w:r>
      <w:r>
        <w:t>des achats de l’État PLACE</w:t>
      </w:r>
      <w:r w:rsidR="00CA39C1">
        <w:t> :</w:t>
      </w:r>
      <w:r w:rsidR="00CB2DFA">
        <w:t xml:space="preserve"> </w:t>
      </w:r>
      <w:hyperlink r:id="rId23" w:history="1">
        <w:r w:rsidRPr="008C0024">
          <w:rPr>
            <w:rStyle w:val="Lienhypertexte"/>
            <w:rFonts w:eastAsia="Times New Roman" w:cs="Calibri"/>
            <w:b/>
          </w:rPr>
          <w:t>www.marches-publics.gouv.fr</w:t>
        </w:r>
      </w:hyperlink>
      <w:r w:rsidR="00CA39C1">
        <w:t>.</w:t>
      </w:r>
    </w:p>
    <w:p w14:paraId="7C8EEEDA" w14:textId="3FD08D64" w:rsidR="00C831E9" w:rsidRPr="005F6EAF" w:rsidRDefault="00C831E9" w:rsidP="00B26C7C">
      <w:r w:rsidRPr="005F6EAF">
        <w:t>Un guide utilisateurs est à disposition sur le site, rubrique Aide, qui préci</w:t>
      </w:r>
      <w:r>
        <w:t>se les conditions d'utilisation</w:t>
      </w:r>
      <w:r w:rsidR="00CA39C1">
        <w:t xml:space="preserve"> de la plate</w:t>
      </w:r>
      <w:r w:rsidRPr="005F6EAF">
        <w:t xml:space="preserve">forme des achats de l'État, notamment les </w:t>
      </w:r>
      <w:proofErr w:type="spellStart"/>
      <w:r w:rsidRPr="005F6EAF">
        <w:t>pré-requis</w:t>
      </w:r>
      <w:proofErr w:type="spellEnd"/>
      <w:r w:rsidRPr="005F6EAF">
        <w:t xml:space="preserve"> techniques nécessaires au dépôt d'une offre dématérialisée.</w:t>
      </w:r>
    </w:p>
    <w:p w14:paraId="126E22E6" w14:textId="3E0EF508" w:rsidR="00C831E9" w:rsidRPr="005F6EAF" w:rsidRDefault="00C831E9" w:rsidP="00B26C7C">
      <w:r w:rsidRPr="005F6EAF">
        <w:t xml:space="preserve">En outre, pour toutes demandes d’assistance technique, questions, ou tout problème rencontré, les candidats peuvent contacter l‘assistance technique du site </w:t>
      </w:r>
      <w:hyperlink r:id="rId24" w:history="1">
        <w:r w:rsidRPr="007779B3">
          <w:rPr>
            <w:rStyle w:val="Lienhypertexte"/>
            <w:rFonts w:eastAsia="Times New Roman" w:cs="Calibri"/>
            <w:b/>
          </w:rPr>
          <w:t>www.marches-publics.gouv.fr</w:t>
        </w:r>
      </w:hyperlink>
      <w:r w:rsidRPr="005F6EAF">
        <w:t xml:space="preserve"> en haut à droite de chaque page, signalée par le logo ci-après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3"/>
        <w:gridCol w:w="7969"/>
      </w:tblGrid>
      <w:tr w:rsidR="00C831E9" w:rsidRPr="00870BAC" w14:paraId="3BBA408A" w14:textId="77777777" w:rsidTr="00CA39C1">
        <w:tc>
          <w:tcPr>
            <w:tcW w:w="1101" w:type="dxa"/>
            <w:shd w:val="clear" w:color="auto" w:fill="auto"/>
          </w:tcPr>
          <w:p w14:paraId="263D9538" w14:textId="5403BCCC" w:rsidR="00C831E9" w:rsidRPr="00134D5B" w:rsidRDefault="00EC707E" w:rsidP="00CA39C1">
            <w:pPr>
              <w:spacing w:before="0" w:after="0"/>
            </w:pPr>
            <w:r w:rsidRPr="00134D5B">
              <w:rPr>
                <w:noProof/>
              </w:rPr>
              <w:drawing>
                <wp:inline distT="0" distB="0" distL="0" distR="0" wp14:anchorId="26049984" wp14:editId="45BBBF8D">
                  <wp:extent cx="309600" cy="280800"/>
                  <wp:effectExtent l="0" t="0" r="0" b="508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9600" cy="280800"/>
                          </a:xfrm>
                          <a:prstGeom prst="rect">
                            <a:avLst/>
                          </a:prstGeom>
                          <a:noFill/>
                          <a:ln>
                            <a:noFill/>
                          </a:ln>
                        </pic:spPr>
                      </pic:pic>
                    </a:graphicData>
                  </a:graphic>
                </wp:inline>
              </w:drawing>
            </w:r>
          </w:p>
        </w:tc>
        <w:tc>
          <w:tcPr>
            <w:tcW w:w="8111" w:type="dxa"/>
            <w:shd w:val="clear" w:color="auto" w:fill="auto"/>
            <w:vAlign w:val="center"/>
          </w:tcPr>
          <w:p w14:paraId="239239A5" w14:textId="77777777" w:rsidR="00C831E9" w:rsidRPr="00134D5B" w:rsidRDefault="00C831E9" w:rsidP="00CA39C1">
            <w:pPr>
              <w:spacing w:before="0" w:after="0"/>
            </w:pPr>
            <w:r w:rsidRPr="00134D5B">
              <w:t>« FAQ et support en ligne »,</w:t>
            </w:r>
          </w:p>
        </w:tc>
      </w:tr>
    </w:tbl>
    <w:p w14:paraId="734AC08D" w14:textId="6AB23776" w:rsidR="00C831E9" w:rsidRPr="005F6EAF" w:rsidRDefault="00CA39C1" w:rsidP="00B26C7C">
      <w:proofErr w:type="gramStart"/>
      <w:r>
        <w:t>leur</w:t>
      </w:r>
      <w:proofErr w:type="gramEnd"/>
      <w:r>
        <w:t xml:space="preserve"> permettant </w:t>
      </w:r>
      <w:r w:rsidR="00C831E9" w:rsidRPr="005F6EAF">
        <w:t xml:space="preserve">d’accéder : </w:t>
      </w:r>
    </w:p>
    <w:p w14:paraId="15C9D9EF" w14:textId="31D7781D" w:rsidR="00C831E9" w:rsidRPr="005F6EAF" w:rsidRDefault="00CA39C1" w:rsidP="00CA39C1">
      <w:pPr>
        <w:pStyle w:val="Puce1"/>
      </w:pPr>
      <w:r>
        <w:t>A</w:t>
      </w:r>
      <w:r w:rsidR="00C831E9" w:rsidRPr="005F6EAF">
        <w:t xml:space="preserve"> une foire aux questions, </w:t>
      </w:r>
    </w:p>
    <w:p w14:paraId="7BBA7146" w14:textId="580DBF71" w:rsidR="00C831E9" w:rsidRPr="005F6EAF" w:rsidRDefault="00CA39C1" w:rsidP="00CA39C1">
      <w:pPr>
        <w:pStyle w:val="Puce1"/>
      </w:pPr>
      <w:r>
        <w:t>A</w:t>
      </w:r>
      <w:r w:rsidR="00C831E9" w:rsidRPr="005F6EAF">
        <w:t xml:space="preserve"> un formulaire </w:t>
      </w:r>
      <w:r>
        <w:t>permettant</w:t>
      </w:r>
      <w:r w:rsidR="00C831E9" w:rsidRPr="005F6EAF">
        <w:t xml:space="preserve"> de créer une demande</w:t>
      </w:r>
      <w:r w:rsidR="00C831E9">
        <w:t xml:space="preserve"> d’aide</w:t>
      </w:r>
      <w:r w:rsidR="00C831E9" w:rsidRPr="005F6EAF">
        <w:t xml:space="preserve"> en ligne. Ce formulaire permet de récupérer les informations de connexion et ainsi de pré-alimenter la demande,</w:t>
      </w:r>
    </w:p>
    <w:p w14:paraId="3A988743" w14:textId="71459FA1" w:rsidR="00C831E9" w:rsidRPr="005F6EAF" w:rsidRDefault="00CA39C1" w:rsidP="00CA39C1">
      <w:pPr>
        <w:pStyle w:val="Puce1"/>
        <w:rPr>
          <w:snapToGrid w:val="0"/>
        </w:rPr>
      </w:pPr>
      <w:r>
        <w:t>A</w:t>
      </w:r>
      <w:r w:rsidR="00C831E9" w:rsidRPr="005F6EAF">
        <w:t xml:space="preserve"> un support téléphonique, dont le numéro ne s’affiche que si une demande d’assistance en ligne a été créée au préalable. </w:t>
      </w:r>
      <w:r w:rsidR="00C831E9" w:rsidRPr="005F6EAF">
        <w:rPr>
          <w:snapToGrid w:val="0"/>
        </w:rPr>
        <w:t>L’assistance technique de la plateforme est ouverte de 9h00 à 19h00 du lundi au vendredi.</w:t>
      </w:r>
    </w:p>
    <w:p w14:paraId="0889E07F" w14:textId="77777777" w:rsidR="00C831E9" w:rsidRPr="00CA39C1" w:rsidRDefault="00C831E9" w:rsidP="00B26C7C">
      <w:pPr>
        <w:rPr>
          <w:b/>
        </w:rPr>
      </w:pPr>
      <w:r w:rsidRPr="00CA39C1">
        <w:rPr>
          <w:b/>
        </w:rPr>
        <w:t>Tout dépôt sur un autre site ou sur une autre adresse électronique est nul et non avenu.</w:t>
      </w:r>
    </w:p>
    <w:p w14:paraId="70A025F8" w14:textId="77777777" w:rsidR="00CA39C1" w:rsidRDefault="00CA39C1" w:rsidP="00CA39C1">
      <w:r w:rsidRPr="003D536E">
        <w:lastRenderedPageBreak/>
        <w:t>Excepté le cas de la copie de sauvegarde, l’envoi ou le dépôt de l’offre sur support papier ou sur support physique électronique n’est pas autorisé.</w:t>
      </w:r>
    </w:p>
    <w:p w14:paraId="4B1F3B6C" w14:textId="7287C698" w:rsidR="00C831E9" w:rsidRDefault="00C831E9" w:rsidP="00B26C7C">
      <w:r w:rsidRPr="00732CCF">
        <w:t xml:space="preserve">La transmission électronique </w:t>
      </w:r>
      <w:r w:rsidRPr="007779B3">
        <w:t>se fait par l'envoi d'un seul dossier comprenant l'intégralité des documents exigés</w:t>
      </w:r>
      <w:r>
        <w:t>.</w:t>
      </w:r>
      <w:r w:rsidRPr="00732CCF">
        <w:t xml:space="preserve"> Le dépôt des dossiers donne lieu à un accusé de réception mentionnant la date et l’heure de réception.</w:t>
      </w:r>
    </w:p>
    <w:p w14:paraId="08376FC3" w14:textId="7F8A11E5" w:rsidR="00C831E9" w:rsidRPr="00AE154C" w:rsidRDefault="00C831E9" w:rsidP="00B26C7C">
      <w:r w:rsidRPr="007779B3">
        <w:t>La taille de chaque fichier transmis ne doit pas dépasser 1</w:t>
      </w:r>
      <w:r w:rsidR="00CA39C1">
        <w:t xml:space="preserve"> gigaoctet</w:t>
      </w:r>
      <w:r w:rsidRPr="007779B3">
        <w:t>. Dans le cas d’un dossier volumineux, il est recommandé le découpage de son dossier en plusieurs fichiers inférieurs à 1</w:t>
      </w:r>
      <w:r w:rsidR="00CA39C1">
        <w:t xml:space="preserve"> gigaoctet</w:t>
      </w:r>
      <w:r w:rsidRPr="007779B3">
        <w:t>.</w:t>
      </w:r>
    </w:p>
    <w:p w14:paraId="5791212A" w14:textId="77777777" w:rsidR="00CA39C1" w:rsidRPr="00732CCF" w:rsidRDefault="00CA39C1" w:rsidP="00CA39C1">
      <w:r w:rsidRPr="007779B3">
        <w:t>Afin de faciliter le traitement et l’analyse des fichiers composant le dossier, il est recommandé d’éviter l’utilisation de caractère spécial dans le nommage des différentes pièces</w:t>
      </w:r>
      <w:r>
        <w:t xml:space="preserve"> et de limiter le nombre de caractères à 80</w:t>
      </w:r>
      <w:r w:rsidRPr="007779B3">
        <w:t>.</w:t>
      </w:r>
    </w:p>
    <w:p w14:paraId="61ACF0ED" w14:textId="77777777" w:rsidR="00C831E9" w:rsidRDefault="00C831E9" w:rsidP="00B26C7C">
      <w:r w:rsidRPr="00732CCF">
        <w:t xml:space="preserve">Le mode de transmission électronique sécurisé choisi par le candidat doit permettre à la </w:t>
      </w:r>
      <w:proofErr w:type="spellStart"/>
      <w:r w:rsidRPr="00732CCF">
        <w:t>Cnam</w:t>
      </w:r>
      <w:proofErr w:type="spellEnd"/>
      <w:r w:rsidRPr="00732CCF">
        <w:t xml:space="preserve"> d’ouvrir les pièces sans le concours de celui-ci, c’est à dire sans une intervention personnelle du candidat.</w:t>
      </w:r>
    </w:p>
    <w:p w14:paraId="42A3A577" w14:textId="0E346A03" w:rsidR="00C831E9" w:rsidRDefault="00C831E9" w:rsidP="00B26C7C">
      <w:r w:rsidRPr="00AC737C">
        <w:t>Les candidats sont invités à tester la configuration de leur poste de travail et répondre à</w:t>
      </w:r>
      <w:r>
        <w:t xml:space="preserve"> </w:t>
      </w:r>
      <w:r w:rsidRPr="00AC737C">
        <w:t>une consultation test, afin de s'assurer du bon fonctionnement de l'environnement</w:t>
      </w:r>
      <w:r>
        <w:t xml:space="preserve"> </w:t>
      </w:r>
      <w:r w:rsidRPr="00AC737C">
        <w:t>informatique.</w:t>
      </w:r>
    </w:p>
    <w:p w14:paraId="1B0F9941" w14:textId="16E6AE02" w:rsidR="00C831E9" w:rsidRPr="00792372" w:rsidRDefault="00C831E9" w:rsidP="00193638">
      <w:pPr>
        <w:pStyle w:val="Titre3"/>
      </w:pPr>
      <w:bookmarkStart w:id="143" w:name="_Toc141866293"/>
      <w:bookmarkStart w:id="144" w:name="_Toc154056356"/>
      <w:bookmarkStart w:id="145" w:name="_Toc387997736"/>
      <w:r w:rsidRPr="00792372">
        <w:t>Horodatage</w:t>
      </w:r>
      <w:bookmarkEnd w:id="143"/>
      <w:bookmarkEnd w:id="144"/>
    </w:p>
    <w:p w14:paraId="32ACE0F5" w14:textId="77777777" w:rsidR="00C831E9" w:rsidRPr="009C235E" w:rsidRDefault="00C831E9" w:rsidP="00B26C7C">
      <w:r w:rsidRPr="009C235E">
        <w:t>Les plis transmis par voie électronique sont horodatés.</w:t>
      </w:r>
    </w:p>
    <w:p w14:paraId="2D3EE980" w14:textId="5802AFD9" w:rsidR="00C831E9" w:rsidRPr="009C235E" w:rsidRDefault="00C831E9" w:rsidP="00B26C7C">
      <w:r w:rsidRPr="009C235E">
        <w:t xml:space="preserve">Chaque transmission </w:t>
      </w:r>
      <w:r w:rsidR="00CA39C1">
        <w:t>fait</w:t>
      </w:r>
      <w:r w:rsidRPr="009C235E">
        <w:t xml:space="preserve"> l’objet d’une date certaine de réception et d’un accusé de réception électronique. Tout pli parvenu après la date et l’heure limite de dépôt </w:t>
      </w:r>
      <w:r w:rsidR="00CA39C1">
        <w:t>est</w:t>
      </w:r>
      <w:r w:rsidRPr="009C235E">
        <w:t xml:space="preserve"> considéré comme hors délai. La date et l’heure limites de réception des plis électroniques sont indiquées en première page du présent document et à son article</w:t>
      </w:r>
      <w:r w:rsidR="006D1484">
        <w:t xml:space="preserve"> </w:t>
      </w:r>
      <w:r w:rsidR="006D1484">
        <w:fldChar w:fldCharType="begin"/>
      </w:r>
      <w:r w:rsidR="006D1484">
        <w:instrText xml:space="preserve"> REF _Ref139892016 \r \h </w:instrText>
      </w:r>
      <w:r w:rsidR="006D1484">
        <w:fldChar w:fldCharType="separate"/>
      </w:r>
      <w:r w:rsidR="00CA39C1">
        <w:t>6.1</w:t>
      </w:r>
      <w:r w:rsidR="006D1484">
        <w:fldChar w:fldCharType="end"/>
      </w:r>
      <w:r w:rsidR="006D1484">
        <w:t>.</w:t>
      </w:r>
    </w:p>
    <w:p w14:paraId="6190ACD0" w14:textId="77777777" w:rsidR="00C831E9" w:rsidRPr="009C235E" w:rsidRDefault="00C831E9" w:rsidP="00B26C7C">
      <w:r w:rsidRPr="009C235E">
        <w:t>Si une nouvelle offre est envoyée dans le délai imparti par voie électronique par le même candidat, celle-ci annule et remplace l'offre précédente.</w:t>
      </w:r>
    </w:p>
    <w:p w14:paraId="06429530" w14:textId="7A96C5B8" w:rsidR="00C831E9" w:rsidRDefault="00C831E9" w:rsidP="00B26C7C">
      <w:r w:rsidRPr="009C235E">
        <w:t xml:space="preserve">Il est rappelé que la durée du chargement est fonction du débit de l’accès Internet du </w:t>
      </w:r>
      <w:r w:rsidR="006D1484">
        <w:t>candidat</w:t>
      </w:r>
      <w:r w:rsidRPr="009C235E">
        <w:t xml:space="preserve"> et de la taille des documents à transmettre. L’attention des </w:t>
      </w:r>
      <w:r w:rsidR="00A41A83">
        <w:t>candidats</w:t>
      </w:r>
      <w:r w:rsidRPr="009C235E">
        <w:t xml:space="preserve"> est attirée sur le fait que seule la bonne fin de la transmission complète du dossier génère l’accusé de dépôt de pli électronique.</w:t>
      </w:r>
    </w:p>
    <w:p w14:paraId="210B64E2" w14:textId="396C6D42" w:rsidR="00C831E9" w:rsidRDefault="001A224B" w:rsidP="00B26C7C">
      <w:r>
        <w:rPr>
          <w:rFonts w:eastAsia="Times New Roman" w:cs="Calibri"/>
        </w:rPr>
        <w:t>Le candidat vérifie</w:t>
      </w:r>
      <w:r w:rsidR="00F35831" w:rsidRPr="009C235E">
        <w:rPr>
          <w:rFonts w:eastAsia="Times New Roman" w:cs="Calibri"/>
        </w:rPr>
        <w:t xml:space="preserve"> égalem</w:t>
      </w:r>
      <w:r w:rsidR="00F35831">
        <w:rPr>
          <w:rFonts w:eastAsia="Times New Roman" w:cs="Calibri"/>
        </w:rPr>
        <w:t>ent que les alertes de la plate</w:t>
      </w:r>
      <w:r w:rsidR="00F35831" w:rsidRPr="009C235E">
        <w:rPr>
          <w:rFonts w:eastAsia="Times New Roman" w:cs="Calibri"/>
        </w:rPr>
        <w:t>forme ne sont pas filtrées par le dispositif anti-spam de l’ent</w:t>
      </w:r>
      <w:r w:rsidR="00F35831">
        <w:rPr>
          <w:rFonts w:eastAsia="Times New Roman" w:cs="Calibri"/>
        </w:rPr>
        <w:t>reprise ou redirigés vers les « courriers indésirables »</w:t>
      </w:r>
      <w:r w:rsidR="00F35831" w:rsidRPr="009C235E">
        <w:rPr>
          <w:rFonts w:eastAsia="Times New Roman" w:cs="Calibri"/>
        </w:rPr>
        <w:t xml:space="preserve"> (notamment, </w:t>
      </w:r>
      <w:hyperlink r:id="rId26" w:history="1">
        <w:r w:rsidR="00F35831" w:rsidRPr="00D442A5">
          <w:rPr>
            <w:rStyle w:val="Lienhypertexte"/>
            <w:rFonts w:eastAsia="Times New Roman" w:cs="Calibri"/>
          </w:rPr>
          <w:t>nepasrépondre@marches-publics.gouv.fr</w:t>
        </w:r>
      </w:hyperlink>
      <w:r w:rsidR="00F35831" w:rsidRPr="009C235E">
        <w:rPr>
          <w:rFonts w:eastAsia="Times New Roman" w:cs="Calibri"/>
        </w:rPr>
        <w:t>).</w:t>
      </w:r>
      <w:r w:rsidR="007309A2">
        <w:rPr>
          <w:rFonts w:eastAsia="Times New Roman" w:cs="Calibri"/>
        </w:rPr>
        <w:t xml:space="preserve"> </w:t>
      </w:r>
      <w:r w:rsidR="00C831E9" w:rsidRPr="009C235E">
        <w:t>Les frais d’accès au réseau sont à la charge de chaque candidat.</w:t>
      </w:r>
    </w:p>
    <w:p w14:paraId="5CEE7E33" w14:textId="1DB8036A" w:rsidR="00C831E9" w:rsidRPr="00B32046" w:rsidRDefault="00C831E9" w:rsidP="00193638">
      <w:pPr>
        <w:pStyle w:val="Titre3"/>
      </w:pPr>
      <w:bookmarkStart w:id="146" w:name="_Toc141866294"/>
      <w:bookmarkStart w:id="147" w:name="_Toc154056357"/>
      <w:r w:rsidRPr="00B32046">
        <w:t>Contrôle de virus</w:t>
      </w:r>
      <w:bookmarkEnd w:id="146"/>
      <w:bookmarkEnd w:id="147"/>
    </w:p>
    <w:p w14:paraId="446C64A9" w14:textId="2460ADCF" w:rsidR="00C831E9" w:rsidRPr="009C235E" w:rsidRDefault="00C831E9" w:rsidP="00B26C7C">
      <w:r w:rsidRPr="009C235E">
        <w:t xml:space="preserve">Tout fichier constitutif </w:t>
      </w:r>
      <w:r w:rsidR="00A41A83">
        <w:t>du dossier de candidature et d</w:t>
      </w:r>
      <w:r w:rsidRPr="009C235E">
        <w:t xml:space="preserve">’offre doit être traité préalablement à l’antivirus. </w:t>
      </w:r>
    </w:p>
    <w:p w14:paraId="0D5E8416" w14:textId="62E409B6" w:rsidR="00C831E9" w:rsidRPr="009C235E" w:rsidRDefault="00C831E9" w:rsidP="00B26C7C">
      <w:r w:rsidRPr="009C235E">
        <w:t>En cas de dépôt d’un</w:t>
      </w:r>
      <w:r w:rsidR="00A41A83">
        <w:t xml:space="preserve"> fichier</w:t>
      </w:r>
      <w:r w:rsidRPr="009C235E">
        <w:t xml:space="preserve"> dans lequel un virus informatique est détecté par la </w:t>
      </w:r>
      <w:proofErr w:type="spellStart"/>
      <w:r w:rsidRPr="009C235E">
        <w:t>Cnam</w:t>
      </w:r>
      <w:proofErr w:type="spellEnd"/>
      <w:r w:rsidRPr="009C235E">
        <w:t>, celui-ci n</w:t>
      </w:r>
      <w:r w:rsidR="00A41A83">
        <w:t xml:space="preserve">’est </w:t>
      </w:r>
      <w:r w:rsidRPr="009C235E">
        <w:t xml:space="preserve">pas ouvert. Ce </w:t>
      </w:r>
      <w:r w:rsidR="00A41A83">
        <w:t>dossier</w:t>
      </w:r>
      <w:r w:rsidRPr="009C235E">
        <w:t xml:space="preserve"> est dès lors réputé n’avoir jamais été reçu et entraîne l’irrecevabilité de la candidature et de l’offre, sauf dans le cas où une copie de sauvegarde a été transmise dans les délais et peut être utilisée en substitution.</w:t>
      </w:r>
    </w:p>
    <w:p w14:paraId="34F3C6F7" w14:textId="7704A213" w:rsidR="004840E7" w:rsidRDefault="00C831E9" w:rsidP="00B26C7C">
      <w:r w:rsidRPr="009C235E">
        <w:t xml:space="preserve">En cas d’irrecevabilité de la candidature et de l’offre le candidat en est informé dans les conditions aux articles R2181-1, -3 et -4 </w:t>
      </w:r>
      <w:r w:rsidR="004840E7">
        <w:t>du Code de la commande publique.</w:t>
      </w:r>
    </w:p>
    <w:p w14:paraId="10A908D5" w14:textId="0D9B96D9" w:rsidR="00C831E9" w:rsidRPr="00B32046" w:rsidRDefault="00C831E9" w:rsidP="00193638">
      <w:pPr>
        <w:pStyle w:val="Titre3"/>
      </w:pPr>
      <w:bookmarkStart w:id="148" w:name="_Toc141866295"/>
      <w:bookmarkStart w:id="149" w:name="_Toc154056358"/>
      <w:r w:rsidRPr="00B32046">
        <w:t>Copie de sauvegarde</w:t>
      </w:r>
      <w:bookmarkEnd w:id="148"/>
      <w:bookmarkEnd w:id="149"/>
    </w:p>
    <w:p w14:paraId="3FC4898D" w14:textId="0BBED710" w:rsidR="00C831E9" w:rsidRPr="009C235E" w:rsidRDefault="00C831E9" w:rsidP="00B26C7C">
      <w:r w:rsidRPr="009C235E">
        <w:t xml:space="preserve">Afin de parer aux éventuelles difficultés techniques de tous ordres susceptibles d’altérer ou retarder </w:t>
      </w:r>
      <w:r w:rsidR="00A41A83">
        <w:t>la</w:t>
      </w:r>
      <w:r w:rsidRPr="009C235E">
        <w:t xml:space="preserve"> transmission électronique, notamment en cas de volume très important des dossiers à transmettre, </w:t>
      </w:r>
      <w:r w:rsidRPr="009C235E">
        <w:rPr>
          <w:b/>
        </w:rPr>
        <w:t>il est recommandé au candidat de doubler cet envoi par l’envoi d’une « copie de sauvegarde »</w:t>
      </w:r>
      <w:r w:rsidRPr="009C235E">
        <w:t>.</w:t>
      </w:r>
    </w:p>
    <w:p w14:paraId="79947965" w14:textId="6EF16EB2" w:rsidR="00C831E9" w:rsidRPr="009C235E" w:rsidRDefault="00C831E9" w:rsidP="00B26C7C">
      <w:r w:rsidRPr="009C235E">
        <w:lastRenderedPageBreak/>
        <w:t xml:space="preserve">Cette copie de sauvegarde reproduit l’intégralité du dossier original adressé à la </w:t>
      </w:r>
      <w:proofErr w:type="spellStart"/>
      <w:r w:rsidR="00A41A83">
        <w:t>Cnam</w:t>
      </w:r>
      <w:proofErr w:type="spellEnd"/>
      <w:r w:rsidRPr="009C235E">
        <w:t>. Elle peut être transmise sur support physique électronique (CD-ROM, DVD-ROM, clé USB</w:t>
      </w:r>
      <w:r w:rsidR="00A41A83">
        <w:t>, etc.</w:t>
      </w:r>
      <w:r w:rsidRPr="009C235E">
        <w:t>) ou</w:t>
      </w:r>
      <w:r w:rsidR="006D1484">
        <w:t xml:space="preserve"> </w:t>
      </w:r>
      <w:r w:rsidRPr="009C235E">
        <w:t>sur support papier. Elle est adressée à l’adresse suivante, parallèlement à l’envoi dématérialisé du dossier, sous pli scellé et comporte obligatoirement la mention « </w:t>
      </w:r>
      <w:r w:rsidRPr="009C235E">
        <w:rPr>
          <w:i/>
        </w:rPr>
        <w:t>copie de sauvegarde</w:t>
      </w:r>
      <w:r w:rsidRPr="009C235E">
        <w:t xml:space="preserve"> ». </w:t>
      </w:r>
    </w:p>
    <w:p w14:paraId="50020679" w14:textId="77777777" w:rsidR="00C831E9" w:rsidRPr="009C235E" w:rsidRDefault="00C831E9" w:rsidP="00B26C7C">
      <w:proofErr w:type="spellStart"/>
      <w:r w:rsidRPr="009C235E">
        <w:t>Cnam</w:t>
      </w:r>
      <w:proofErr w:type="spellEnd"/>
      <w:r w:rsidRPr="009C235E">
        <w:t xml:space="preserve"> – SG/DBCSA</w:t>
      </w:r>
    </w:p>
    <w:p w14:paraId="05639E30" w14:textId="77777777" w:rsidR="00A41A83" w:rsidRPr="009C235E" w:rsidRDefault="00A41A83" w:rsidP="00A41A83">
      <w:pPr>
        <w:pBdr>
          <w:top w:val="single" w:sz="4" w:space="1" w:color="auto"/>
          <w:left w:val="single" w:sz="4" w:space="4" w:color="auto"/>
          <w:bottom w:val="single" w:sz="4" w:space="1" w:color="auto"/>
          <w:right w:val="single" w:sz="4" w:space="4" w:color="auto"/>
        </w:pBdr>
        <w:spacing w:before="0" w:after="0"/>
        <w:jc w:val="center"/>
      </w:pPr>
      <w:proofErr w:type="spellStart"/>
      <w:r w:rsidRPr="009C235E">
        <w:t>Cnam</w:t>
      </w:r>
      <w:proofErr w:type="spellEnd"/>
      <w:r w:rsidRPr="009C235E">
        <w:t xml:space="preserve"> – SG/DBCSA</w:t>
      </w:r>
    </w:p>
    <w:p w14:paraId="59B83ED9" w14:textId="5F3D374D" w:rsidR="00A41A83" w:rsidRPr="009C235E" w:rsidRDefault="00A446EA" w:rsidP="00A446EA">
      <w:pPr>
        <w:pBdr>
          <w:top w:val="single" w:sz="4" w:space="1" w:color="auto"/>
          <w:left w:val="single" w:sz="4" w:space="4" w:color="auto"/>
          <w:bottom w:val="single" w:sz="4" w:space="1" w:color="auto"/>
          <w:right w:val="single" w:sz="4" w:space="4" w:color="auto"/>
        </w:pBdr>
        <w:spacing w:before="0" w:after="0"/>
        <w:jc w:val="center"/>
      </w:pPr>
      <w:r w:rsidRPr="00A446EA">
        <w:rPr>
          <w:rFonts w:eastAsia="Times New Roman" w:cs="Calibri"/>
          <w:szCs w:val="22"/>
        </w:rPr>
        <w:t xml:space="preserve"> </w:t>
      </w:r>
      <w:r w:rsidRPr="00A446EA">
        <w:t>M. David Brayer Giroux ou Mme Laurence Penot - Bureau B1 021</w:t>
      </w:r>
    </w:p>
    <w:p w14:paraId="0C4FF981" w14:textId="77777777" w:rsidR="00A41A83" w:rsidRPr="009C235E" w:rsidRDefault="00A41A83" w:rsidP="00A41A83">
      <w:pPr>
        <w:pBdr>
          <w:top w:val="single" w:sz="4" w:space="1" w:color="auto"/>
          <w:left w:val="single" w:sz="4" w:space="4" w:color="auto"/>
          <w:bottom w:val="single" w:sz="4" w:space="1" w:color="auto"/>
          <w:right w:val="single" w:sz="4" w:space="4" w:color="auto"/>
        </w:pBdr>
        <w:spacing w:before="0" w:after="0"/>
        <w:jc w:val="center"/>
      </w:pPr>
      <w:r w:rsidRPr="009C235E">
        <w:t>50, Avenue du Professeur André LEMIERRE</w:t>
      </w:r>
    </w:p>
    <w:p w14:paraId="73238833" w14:textId="77777777" w:rsidR="00A41A83" w:rsidRPr="009C235E" w:rsidRDefault="00A41A83" w:rsidP="00A41A83">
      <w:pPr>
        <w:pBdr>
          <w:top w:val="single" w:sz="4" w:space="1" w:color="auto"/>
          <w:left w:val="single" w:sz="4" w:space="4" w:color="auto"/>
          <w:bottom w:val="single" w:sz="4" w:space="1" w:color="auto"/>
          <w:right w:val="single" w:sz="4" w:space="4" w:color="auto"/>
        </w:pBdr>
        <w:spacing w:before="0" w:after="0"/>
        <w:jc w:val="center"/>
      </w:pPr>
      <w:r w:rsidRPr="009C235E">
        <w:t>75986 PARIS CEDEX 20</w:t>
      </w:r>
    </w:p>
    <w:p w14:paraId="352D1187" w14:textId="77777777" w:rsidR="00A41A83" w:rsidRPr="009C235E" w:rsidRDefault="00A41A83" w:rsidP="00A41A83">
      <w:pPr>
        <w:pBdr>
          <w:top w:val="single" w:sz="4" w:space="1" w:color="auto"/>
          <w:left w:val="single" w:sz="4" w:space="4" w:color="auto"/>
          <w:bottom w:val="single" w:sz="4" w:space="1" w:color="auto"/>
          <w:right w:val="single" w:sz="4" w:space="4" w:color="auto"/>
        </w:pBdr>
        <w:spacing w:before="0" w:after="0"/>
        <w:jc w:val="center"/>
      </w:pPr>
      <w:r w:rsidRPr="009C235E">
        <w:t>« NE PAS OUVRIR PAR LE COURRIER GENERAL »</w:t>
      </w:r>
    </w:p>
    <w:p w14:paraId="1D062B68" w14:textId="0AC855B1" w:rsidR="00A41A83" w:rsidRPr="009C235E" w:rsidRDefault="00A41A83" w:rsidP="00A41A83">
      <w:pPr>
        <w:pBdr>
          <w:top w:val="single" w:sz="4" w:space="1" w:color="auto"/>
          <w:left w:val="single" w:sz="4" w:space="4" w:color="auto"/>
          <w:bottom w:val="single" w:sz="4" w:space="1" w:color="auto"/>
          <w:right w:val="single" w:sz="4" w:space="4" w:color="auto"/>
        </w:pBdr>
        <w:spacing w:before="0" w:after="0"/>
        <w:jc w:val="center"/>
      </w:pPr>
      <w:r w:rsidRPr="009C235E">
        <w:t>« </w:t>
      </w:r>
      <w:r>
        <w:t>Solution</w:t>
      </w:r>
      <w:r w:rsidR="00DC2F7B">
        <w:t xml:space="preserve"> de Gestion de Campagnes Marketing</w:t>
      </w:r>
      <w:r>
        <w:t> »</w:t>
      </w:r>
    </w:p>
    <w:p w14:paraId="10BBF393" w14:textId="3A79B661" w:rsidR="00A41A83" w:rsidRPr="00DF6C11" w:rsidRDefault="00A41A83" w:rsidP="00A41A83">
      <w:pPr>
        <w:pBdr>
          <w:top w:val="single" w:sz="4" w:space="1" w:color="auto"/>
          <w:left w:val="single" w:sz="4" w:space="4" w:color="auto"/>
          <w:bottom w:val="single" w:sz="4" w:space="1" w:color="auto"/>
          <w:right w:val="single" w:sz="4" w:space="4" w:color="auto"/>
        </w:pBdr>
        <w:spacing w:before="0" w:after="0"/>
        <w:jc w:val="center"/>
      </w:pPr>
      <w:r w:rsidRPr="00DF6C11">
        <w:t>Consultation n°AC.202</w:t>
      </w:r>
      <w:r w:rsidR="00DF6C11" w:rsidRPr="00DF6C11">
        <w:t>5.2048</w:t>
      </w:r>
    </w:p>
    <w:p w14:paraId="157C0A20" w14:textId="77777777" w:rsidR="00A41A83" w:rsidRPr="009C235E" w:rsidRDefault="00A41A83" w:rsidP="00A41A83">
      <w:pPr>
        <w:pBdr>
          <w:top w:val="single" w:sz="4" w:space="1" w:color="auto"/>
          <w:left w:val="single" w:sz="4" w:space="4" w:color="auto"/>
          <w:bottom w:val="single" w:sz="4" w:space="1" w:color="auto"/>
          <w:right w:val="single" w:sz="4" w:space="4" w:color="auto"/>
        </w:pBdr>
        <w:spacing w:before="0" w:after="0"/>
        <w:jc w:val="center"/>
      </w:pPr>
      <w:r w:rsidRPr="009C235E">
        <w:t>« Copie de sauvegarde »</w:t>
      </w:r>
    </w:p>
    <w:p w14:paraId="0BA13CBA" w14:textId="22499022" w:rsidR="00C831E9" w:rsidRPr="009C235E" w:rsidRDefault="00A41A83" w:rsidP="00B26C7C">
      <w:r>
        <w:t>Il est à noter que la « </w:t>
      </w:r>
      <w:r w:rsidR="00C831E9" w:rsidRPr="009C235E">
        <w:t>copie de sauvegarde</w:t>
      </w:r>
      <w:r>
        <w:t> »</w:t>
      </w:r>
      <w:r w:rsidR="00C831E9" w:rsidRPr="009C235E">
        <w:t xml:space="preserve"> doit être remise </w:t>
      </w:r>
      <w:proofErr w:type="gramStart"/>
      <w:r w:rsidR="00C831E9" w:rsidRPr="009C235E">
        <w:t>ou</w:t>
      </w:r>
      <w:proofErr w:type="gramEnd"/>
      <w:r w:rsidR="00C831E9" w:rsidRPr="009C235E">
        <w:t xml:space="preserve"> parvenir à destination à l’adresse indiquée ci-dessus avant la date et heure limites </w:t>
      </w:r>
      <w:r>
        <w:t>de dépôt des dossiers</w:t>
      </w:r>
      <w:r w:rsidR="00C831E9" w:rsidRPr="009C235E">
        <w:t>.</w:t>
      </w:r>
    </w:p>
    <w:p w14:paraId="44EAA8FE" w14:textId="77777777" w:rsidR="00A41A83" w:rsidRPr="009C235E" w:rsidRDefault="00A41A83" w:rsidP="00A41A83">
      <w:r w:rsidRPr="009C235E">
        <w:t>La « copie de sauvegarde » peut être :</w:t>
      </w:r>
    </w:p>
    <w:p w14:paraId="7961EB4A" w14:textId="77777777" w:rsidR="00A41A83" w:rsidRPr="009C235E" w:rsidRDefault="00A41A83" w:rsidP="00A41A83">
      <w:pPr>
        <w:pStyle w:val="Puce1"/>
        <w:numPr>
          <w:ilvl w:val="0"/>
          <w:numId w:val="32"/>
        </w:numPr>
      </w:pPr>
      <w:r w:rsidRPr="009C235E">
        <w:t>Soit remise contre récépissé à l’adresse mentionnée ci-dessus, heures d’ouverture du secrétariat : du lundi au vendredi de 9h/12h – 14h/16h,</w:t>
      </w:r>
    </w:p>
    <w:p w14:paraId="3C8C7FFA" w14:textId="77777777" w:rsidR="00A41A83" w:rsidRPr="009C235E" w:rsidRDefault="00A41A83" w:rsidP="00A41A83">
      <w:pPr>
        <w:pStyle w:val="Puce1"/>
        <w:numPr>
          <w:ilvl w:val="0"/>
          <w:numId w:val="32"/>
        </w:numPr>
      </w:pPr>
      <w:r w:rsidRPr="009C235E">
        <w:t>Soit envoyée par la poste par pli recommandé avec accusé de réception également à l’adresse indiquée ci-dessus.</w:t>
      </w:r>
    </w:p>
    <w:p w14:paraId="75166AAA" w14:textId="77777777" w:rsidR="00A41A83" w:rsidRPr="009C235E" w:rsidRDefault="00A41A83" w:rsidP="00A41A83">
      <w:r>
        <w:t>Elle</w:t>
      </w:r>
      <w:r w:rsidRPr="009C235E">
        <w:t xml:space="preserve"> n</w:t>
      </w:r>
      <w:r>
        <w:t xml:space="preserve">’est </w:t>
      </w:r>
      <w:r w:rsidRPr="009C235E">
        <w:t>ouverte que dans les cas cités à l’article 2.II</w:t>
      </w:r>
      <w:r>
        <w:t xml:space="preserve"> </w:t>
      </w:r>
      <w:r w:rsidRPr="009C235E">
        <w:t>de l’arrêté du 22 mars 2019 précité (Annexe 6 du Code de la commande publique) :</w:t>
      </w:r>
    </w:p>
    <w:p w14:paraId="7806FB95" w14:textId="77777777" w:rsidR="00A41A83" w:rsidRPr="009C235E" w:rsidRDefault="00A41A83" w:rsidP="00A41A83">
      <w:r w:rsidRPr="009C235E">
        <w:t xml:space="preserve">« La copie de sauvegarde est ouverte dans les cas suivants : </w:t>
      </w:r>
    </w:p>
    <w:p w14:paraId="2E8B20EA" w14:textId="03C53F0B" w:rsidR="00C831E9" w:rsidRPr="006C6B50" w:rsidRDefault="00C831E9" w:rsidP="00BB7B31">
      <w:pPr>
        <w:pStyle w:val="PuceNum"/>
        <w:numPr>
          <w:ilvl w:val="0"/>
          <w:numId w:val="23"/>
        </w:numPr>
      </w:pPr>
      <w:r w:rsidRPr="006C6B50">
        <w:t xml:space="preserve">Lorsqu’un programme informatique malveillant est détecté dans les candidatures ou les offres transmises par voie électronique. La trace de cette malveillance est conservée ; </w:t>
      </w:r>
    </w:p>
    <w:p w14:paraId="2A7A7B30" w14:textId="709D04E9" w:rsidR="00C831E9" w:rsidRPr="006C6B50" w:rsidRDefault="00C831E9" w:rsidP="00BB7B31">
      <w:pPr>
        <w:pStyle w:val="PuceNum"/>
      </w:pPr>
      <w:r w:rsidRPr="006C6B50">
        <w:t>Lorsqu’une candidature ou une offre électronique est reçue de façon incomplète, hors délais ou n’a pu être ouverte, sous réserve que la transmission de la candidature ou de l’offre électronique ait commencé avant la clôture de la remise des candidatures ou des offres ».</w:t>
      </w:r>
    </w:p>
    <w:p w14:paraId="58055FC0" w14:textId="77777777" w:rsidR="00A41A83" w:rsidRPr="009C235E" w:rsidRDefault="00A41A83" w:rsidP="00A41A83">
      <w:bookmarkStart w:id="150" w:name="_Toc141866296"/>
      <w:r>
        <w:t>Si la « copie de sauvegarde »</w:t>
      </w:r>
      <w:r w:rsidRPr="009C235E">
        <w:t xml:space="preserve"> n’est pas ouverte à l’issue de la procédure de passation, celle-ci </w:t>
      </w:r>
      <w:r>
        <w:t>est</w:t>
      </w:r>
      <w:r w:rsidRPr="009C235E">
        <w:t xml:space="preserve"> détruite.</w:t>
      </w:r>
    </w:p>
    <w:p w14:paraId="75F8531A" w14:textId="50F03A7E" w:rsidR="00C831E9" w:rsidRPr="00B32046" w:rsidRDefault="00C831E9" w:rsidP="00193638">
      <w:pPr>
        <w:pStyle w:val="Titre3"/>
      </w:pPr>
      <w:bookmarkStart w:id="151" w:name="_Toc154056359"/>
      <w:r w:rsidRPr="00B32046">
        <w:t>Recommandations sur le format de transmission</w:t>
      </w:r>
      <w:bookmarkEnd w:id="150"/>
      <w:bookmarkEnd w:id="151"/>
    </w:p>
    <w:p w14:paraId="030B8FEA" w14:textId="77777777" w:rsidR="00A41A83" w:rsidRDefault="00A41A83" w:rsidP="00A41A83">
      <w:bookmarkStart w:id="152" w:name="_Ref139890339"/>
      <w:bookmarkStart w:id="153" w:name="_Toc141866297"/>
      <w:r w:rsidRPr="009C235E">
        <w:t xml:space="preserve">Hormis les documents fournis dans le dossier de consultation électronique, les fichiers remis par les candidats doivent être au choix des formats suivants : </w:t>
      </w:r>
    </w:p>
    <w:p w14:paraId="6D9CBA2E" w14:textId="77777777" w:rsidR="00A41A83" w:rsidRPr="009C235E" w:rsidRDefault="00A41A83" w:rsidP="00A41A83">
      <w:r w:rsidRPr="009C235E">
        <w:t>Word, Excel, PowerPoint ou Acrobate Reader XI dans les ver</w:t>
      </w:r>
      <w:r>
        <w:t xml:space="preserve">sions pack office Microsoft </w:t>
      </w:r>
      <w:r w:rsidRPr="002243D9">
        <w:t>2016</w:t>
      </w:r>
      <w:r w:rsidRPr="009C235E">
        <w:t xml:space="preserve"> ou versions antérieures.</w:t>
      </w:r>
    </w:p>
    <w:p w14:paraId="309F5D11" w14:textId="77777777" w:rsidR="00A41A83" w:rsidRPr="009C235E" w:rsidRDefault="00A41A83" w:rsidP="00A41A83">
      <w:r w:rsidRPr="009C235E">
        <w:t>L’antivirus utilisé par le pouvoir adjudicateur est</w:t>
      </w:r>
      <w:r>
        <w:t xml:space="preserve"> </w:t>
      </w:r>
      <w:proofErr w:type="spellStart"/>
      <w:r>
        <w:t>Tehtris</w:t>
      </w:r>
      <w:proofErr w:type="spellEnd"/>
      <w:r w:rsidRPr="009C235E">
        <w:t>.</w:t>
      </w:r>
    </w:p>
    <w:p w14:paraId="6CC2245F" w14:textId="77777777" w:rsidR="00A41A83" w:rsidRPr="009C235E" w:rsidRDefault="00A41A83" w:rsidP="00A41A83">
      <w:r w:rsidRPr="009C235E">
        <w:t xml:space="preserve">Le </w:t>
      </w:r>
      <w:r>
        <w:t>candidat</w:t>
      </w:r>
      <w:r w:rsidRPr="009C235E">
        <w:t xml:space="preserve"> est invité à ne pas utiliser les « macros ».</w:t>
      </w:r>
    </w:p>
    <w:p w14:paraId="6EFA507D" w14:textId="77777777" w:rsidR="00A41A83" w:rsidRPr="009C235E" w:rsidRDefault="00A41A83" w:rsidP="00A41A83">
      <w:r w:rsidRPr="009C235E">
        <w:t>Dans l’hypothèse où le candidat prévoit d’insérer dans les enveloppes prévues, des documents qui ne sont pas des fichiers informatiques, il doit prévoir de les scanner au format PDF avec une définition adaptée à la fois à la lisibilité et au poids de l’image obtenue.</w:t>
      </w:r>
    </w:p>
    <w:p w14:paraId="13EEAE8B" w14:textId="77777777" w:rsidR="00A41A83" w:rsidRDefault="00A41A83" w:rsidP="00A41A83">
      <w:r w:rsidRPr="009C235E">
        <w:t xml:space="preserve">La </w:t>
      </w:r>
      <w:proofErr w:type="spellStart"/>
      <w:r w:rsidRPr="009C235E">
        <w:t>Cnam</w:t>
      </w:r>
      <w:proofErr w:type="spellEnd"/>
      <w:r w:rsidRPr="009C235E">
        <w:t xml:space="preserve"> se réserve le droit de convertir les formats (dans lesquels ont été encodés les fichiers transmis) au moment de l’archivage et ceci afin d’assurer leur lisibilité dans le moyen et long terme.</w:t>
      </w:r>
    </w:p>
    <w:p w14:paraId="46AAC9F6" w14:textId="77777777" w:rsidR="00A41A83" w:rsidRPr="009C235E" w:rsidRDefault="00A41A83" w:rsidP="00A41A83">
      <w:r>
        <w:lastRenderedPageBreak/>
        <w:t xml:space="preserve">NB : au moment de l’attribution, </w:t>
      </w:r>
      <w:r w:rsidRPr="009C235E">
        <w:t xml:space="preserve">la signature électronique </w:t>
      </w:r>
      <w:r>
        <w:t xml:space="preserve">du contrat final en </w:t>
      </w:r>
      <w:proofErr w:type="spellStart"/>
      <w:r>
        <w:t>Pdf</w:t>
      </w:r>
      <w:proofErr w:type="spellEnd"/>
      <w:r>
        <w:t xml:space="preserve"> (acte d’engagement, acte de sous-traitance, etc.), au </w:t>
      </w:r>
      <w:r w:rsidRPr="009C235E">
        <w:t xml:space="preserve">format </w:t>
      </w:r>
      <w:proofErr w:type="spellStart"/>
      <w:r w:rsidRPr="009C235E">
        <w:t>Pades</w:t>
      </w:r>
      <w:proofErr w:type="spellEnd"/>
      <w:r>
        <w:t>,</w:t>
      </w:r>
      <w:r w:rsidRPr="009C235E">
        <w:t xml:space="preserve"> </w:t>
      </w:r>
      <w:r>
        <w:t>est privilégiée (voir article suivant).</w:t>
      </w:r>
    </w:p>
    <w:p w14:paraId="0DDF7955" w14:textId="66009721" w:rsidR="00C831E9" w:rsidRDefault="00C831E9" w:rsidP="00193638">
      <w:pPr>
        <w:pStyle w:val="Titre3"/>
      </w:pPr>
      <w:bookmarkStart w:id="154" w:name="_Toc154056360"/>
      <w:r w:rsidRPr="009C235E">
        <w:t>Signature électronique</w:t>
      </w:r>
      <w:bookmarkEnd w:id="152"/>
      <w:bookmarkEnd w:id="153"/>
      <w:bookmarkEnd w:id="154"/>
      <w:r w:rsidRPr="009C235E">
        <w:t xml:space="preserve"> </w:t>
      </w:r>
    </w:p>
    <w:p w14:paraId="2FEEEC96" w14:textId="77777777" w:rsidR="00A41A83" w:rsidRPr="009C235E" w:rsidRDefault="00A41A83" w:rsidP="00A41A83">
      <w:bookmarkStart w:id="155" w:name="_Toc141866298"/>
      <w:r w:rsidRPr="009C235E">
        <w:t xml:space="preserve">Pour rappel, la </w:t>
      </w:r>
      <w:proofErr w:type="spellStart"/>
      <w:r w:rsidRPr="009C235E">
        <w:t>Cnam</w:t>
      </w:r>
      <w:proofErr w:type="spellEnd"/>
      <w:r w:rsidRPr="009C235E">
        <w:t xml:space="preserve"> n’exige pas la signature de l’offre. L’offre remise électroniquement ne requiert donc pas de certificat de signature électronique et ne </w:t>
      </w:r>
      <w:r>
        <w:t>peut</w:t>
      </w:r>
      <w:r w:rsidRPr="009C235E">
        <w:t xml:space="preserve"> être rejetée pour défaut de signature ou signature incertaine</w:t>
      </w:r>
      <w:r w:rsidRPr="00536FBE">
        <w:t xml:space="preserve"> </w:t>
      </w:r>
      <w:r w:rsidRPr="009C235E">
        <w:t xml:space="preserve">(si le candidat ou </w:t>
      </w:r>
      <w:r>
        <w:t>candidat</w:t>
      </w:r>
      <w:r w:rsidRPr="009C235E">
        <w:t xml:space="preserve"> souhaite tout de même utiliser un certificat de signature électronique, il se réfère aux indications ci-dessous). </w:t>
      </w:r>
    </w:p>
    <w:p w14:paraId="7BF71306" w14:textId="77777777" w:rsidR="00A41A83" w:rsidRPr="00230E8C" w:rsidRDefault="00A41A83" w:rsidP="00A41A83">
      <w:r w:rsidRPr="00230E8C">
        <w:t xml:space="preserve">En revanche, à l’issue de la procédure, il </w:t>
      </w:r>
      <w:r>
        <w:t>est</w:t>
      </w:r>
      <w:r w:rsidRPr="00230E8C">
        <w:t xml:space="preserve"> demandé à l’attributaire de signer électroniquement l’acte d’engagement et autres pièces désignées par l’acheteur. La signature électronique de l’attributaire et du sous-traitant </w:t>
      </w:r>
      <w:r>
        <w:t>est</w:t>
      </w:r>
      <w:r w:rsidRPr="00230E8C">
        <w:t xml:space="preserve"> également requise pour les actes de sous-traitance.</w:t>
      </w:r>
    </w:p>
    <w:p w14:paraId="50A1D9E5" w14:textId="77777777" w:rsidR="00A41A83" w:rsidRPr="00230E8C" w:rsidRDefault="00A41A83" w:rsidP="00A41A83">
      <w:r w:rsidRPr="00230E8C">
        <w:t>En ca</w:t>
      </w:r>
      <w:r>
        <w:t>s d’impossibilité, ces pièces s</w:t>
      </w:r>
      <w:r w:rsidRPr="00230E8C">
        <w:t xml:space="preserve">ont </w:t>
      </w:r>
      <w:proofErr w:type="spellStart"/>
      <w:r w:rsidRPr="00230E8C">
        <w:t>rematérialisées</w:t>
      </w:r>
      <w:proofErr w:type="spellEnd"/>
      <w:r w:rsidRPr="00230E8C">
        <w:t xml:space="preserve"> et signées </w:t>
      </w:r>
      <w:proofErr w:type="spellStart"/>
      <w:r w:rsidRPr="00230E8C">
        <w:t>manuscritement</w:t>
      </w:r>
      <w:proofErr w:type="spellEnd"/>
      <w:r w:rsidRPr="00230E8C">
        <w:t xml:space="preserve"> par l’ensemble des parties.</w:t>
      </w:r>
    </w:p>
    <w:p w14:paraId="6C3104D3" w14:textId="77777777" w:rsidR="00A41A83" w:rsidRPr="009C235E" w:rsidRDefault="00A41A83" w:rsidP="00A41A83">
      <w:r w:rsidRPr="009C235E">
        <w:t xml:space="preserve">Pour signer électroniquement, le signataire </w:t>
      </w:r>
      <w:r>
        <w:t>doit</w:t>
      </w:r>
      <w:r w:rsidRPr="009C235E">
        <w:t xml:space="preserve"> utiliser une signature électronique conforme à l’arrêté du 22 mars 2019 relatif à la signature électronique des contrats de la commande publique (Annexe 12 du Code de la commande publique) et au règlement (UE) n°910/2014 du parlement européen et du Conseil du 23 juillet 2014 sur l’identification électronique et les services de confiance pour les transactions électroniques au sein du marché intérieur, dit règlement « </w:t>
      </w:r>
      <w:proofErr w:type="spellStart"/>
      <w:r w:rsidRPr="009C235E">
        <w:t>eIDAS</w:t>
      </w:r>
      <w:proofErr w:type="spellEnd"/>
      <w:r w:rsidRPr="009C235E">
        <w:t xml:space="preserve"> ».</w:t>
      </w:r>
    </w:p>
    <w:p w14:paraId="2F92FC4D" w14:textId="77777777" w:rsidR="00A41A83" w:rsidRPr="009C235E" w:rsidRDefault="00A41A83" w:rsidP="00A41A83">
      <w:pPr>
        <w:pStyle w:val="Puce1"/>
      </w:pPr>
      <w:r w:rsidRPr="009C235E">
        <w:t>Le niveau de signature requis est la signature électronique avancée reposant sur un certificat qualifié ou la signature électronique qualifiée.</w:t>
      </w:r>
    </w:p>
    <w:p w14:paraId="34E5F44F" w14:textId="77777777" w:rsidR="00A41A83" w:rsidRPr="009C235E" w:rsidRDefault="00A41A83" w:rsidP="00A41A83">
      <w:pPr>
        <w:pStyle w:val="Puce1"/>
      </w:pPr>
      <w:r w:rsidRPr="009C235E">
        <w:t xml:space="preserve">Le certificat doit être lié à la personne, excluant par exemple l’utilisation du cachet électronique lié à la société. </w:t>
      </w:r>
    </w:p>
    <w:p w14:paraId="74DA4879" w14:textId="77777777" w:rsidR="00A41A83" w:rsidRPr="009C235E" w:rsidRDefault="00A41A83" w:rsidP="00A41A83">
      <w:pPr>
        <w:pStyle w:val="Puce1"/>
      </w:pPr>
      <w:r w:rsidRPr="009C235E">
        <w:t>Il doit être attaché à la personne disposant d’une délégation de pouvoir d’engager la société et de signer pour le compte de celle-ci.</w:t>
      </w:r>
    </w:p>
    <w:p w14:paraId="751B38A0" w14:textId="77777777" w:rsidR="00A41A83" w:rsidRPr="009C235E" w:rsidRDefault="00A41A83" w:rsidP="00A41A83">
      <w:pPr>
        <w:pStyle w:val="Puce1"/>
      </w:pPr>
      <w:r w:rsidRPr="009C235E">
        <w:t xml:space="preserve">Il doit permettre de vérifier : </w:t>
      </w:r>
    </w:p>
    <w:p w14:paraId="305836E8" w14:textId="77777777" w:rsidR="00A41A83" w:rsidRPr="009C235E" w:rsidRDefault="00A41A83" w:rsidP="00A41A83">
      <w:pPr>
        <w:pStyle w:val="Puce2"/>
      </w:pPr>
      <w:r w:rsidRPr="009C235E">
        <w:t>L’identité du signataire ;</w:t>
      </w:r>
    </w:p>
    <w:p w14:paraId="433F2199" w14:textId="77777777" w:rsidR="00A41A83" w:rsidRPr="009C235E" w:rsidRDefault="00A41A83" w:rsidP="00A41A83">
      <w:pPr>
        <w:pStyle w:val="Puce2"/>
      </w:pPr>
      <w:r w:rsidRPr="009C235E">
        <w:t>L’appartenance du certificat du signataire à l’une des catégories de certificats mentionnées à ci-après ;</w:t>
      </w:r>
    </w:p>
    <w:p w14:paraId="67F8B0B6" w14:textId="77777777" w:rsidR="00A41A83" w:rsidRPr="009C235E" w:rsidRDefault="00A41A83" w:rsidP="00A41A83">
      <w:pPr>
        <w:pStyle w:val="Puce2"/>
      </w:pPr>
      <w:r w:rsidRPr="009C235E">
        <w:t>Le respect du format de signature mentionné à ci-après ;</w:t>
      </w:r>
    </w:p>
    <w:p w14:paraId="4AA036EB" w14:textId="77777777" w:rsidR="00A41A83" w:rsidRPr="009C235E" w:rsidRDefault="00A41A83" w:rsidP="00A41A83">
      <w:pPr>
        <w:pStyle w:val="Puce2"/>
      </w:pPr>
      <w:r w:rsidRPr="009C235E">
        <w:t>Le caractère non échu et non révoqué du certificat à la date de la signature ;</w:t>
      </w:r>
    </w:p>
    <w:p w14:paraId="32BF56C1" w14:textId="0EFF020B" w:rsidR="002B195A" w:rsidRPr="00DE60F9" w:rsidRDefault="00A41A83" w:rsidP="00DE60F9">
      <w:pPr>
        <w:pStyle w:val="Puce2"/>
      </w:pPr>
      <w:r w:rsidRPr="009C235E">
        <w:t>L’intégrité du document signé.</w:t>
      </w:r>
    </w:p>
    <w:p w14:paraId="2498A3A1" w14:textId="6A0DE962" w:rsidR="00C831E9" w:rsidRPr="00193638" w:rsidRDefault="00C831E9" w:rsidP="00193638">
      <w:pPr>
        <w:pStyle w:val="Titre4"/>
      </w:pPr>
      <w:r w:rsidRPr="00193638">
        <w:t>Catégories de certificats de signatures électroniques concernés :</w:t>
      </w:r>
      <w:bookmarkEnd w:id="155"/>
      <w:r w:rsidRPr="00193638">
        <w:t xml:space="preserve"> </w:t>
      </w:r>
    </w:p>
    <w:p w14:paraId="50C8973B" w14:textId="77777777" w:rsidR="00A41A83" w:rsidRPr="009C235E" w:rsidRDefault="00A41A83" w:rsidP="00A41A83">
      <w:pPr>
        <w:pStyle w:val="Puce1"/>
      </w:pPr>
      <w:bookmarkStart w:id="156" w:name="_Toc141866299"/>
      <w:r w:rsidRPr="003108A8">
        <w:rPr>
          <w:b/>
        </w:rPr>
        <w:t>1</w:t>
      </w:r>
      <w:r w:rsidRPr="003108A8">
        <w:rPr>
          <w:b/>
          <w:vertAlign w:val="superscript"/>
        </w:rPr>
        <w:t>er</w:t>
      </w:r>
      <w:r>
        <w:rPr>
          <w:b/>
        </w:rPr>
        <w:t xml:space="preserve"> cas :</w:t>
      </w:r>
      <w:r w:rsidRPr="009C235E">
        <w:t xml:space="preserve"> Certificat qualifié délivré par un prestataire de service de confiance qualifié répondant a</w:t>
      </w:r>
      <w:r>
        <w:t>ux exigences du règlement (UE) « </w:t>
      </w:r>
      <w:proofErr w:type="spellStart"/>
      <w:r>
        <w:t>eIDAS</w:t>
      </w:r>
      <w:proofErr w:type="spellEnd"/>
      <w:r>
        <w:t> »</w:t>
      </w:r>
      <w:r w:rsidRPr="009C235E">
        <w:t>.</w:t>
      </w:r>
    </w:p>
    <w:p w14:paraId="3A5E93EA" w14:textId="77777777" w:rsidR="00A41A83" w:rsidRPr="009C235E" w:rsidRDefault="00A41A83" w:rsidP="00A41A83">
      <w:pPr>
        <w:pStyle w:val="Puce1"/>
      </w:pPr>
      <w:r w:rsidRPr="003108A8">
        <w:rPr>
          <w:b/>
        </w:rPr>
        <w:t>2</w:t>
      </w:r>
      <w:r w:rsidRPr="003108A8">
        <w:rPr>
          <w:b/>
          <w:vertAlign w:val="superscript"/>
        </w:rPr>
        <w:t>ème</w:t>
      </w:r>
      <w:r w:rsidRPr="003108A8">
        <w:rPr>
          <w:b/>
        </w:rPr>
        <w:t xml:space="preserve"> cas</w:t>
      </w:r>
      <w:r>
        <w:rPr>
          <w:b/>
        </w:rPr>
        <w:t> </w:t>
      </w:r>
      <w:r>
        <w:t>:</w:t>
      </w:r>
      <w:r w:rsidRPr="009C235E">
        <w:t xml:space="preserve"> Certificat délivré par une autorité de certification, française ou étrangère, qui répond aux exigences équivalen</w:t>
      </w:r>
      <w:r>
        <w:t>tes à l'annexe I du règlement « </w:t>
      </w:r>
      <w:proofErr w:type="spellStart"/>
      <w:r>
        <w:t>eIDAS</w:t>
      </w:r>
      <w:proofErr w:type="spellEnd"/>
      <w:r>
        <w:t> »</w:t>
      </w:r>
      <w:r w:rsidRPr="009C235E">
        <w:t>.</w:t>
      </w:r>
    </w:p>
    <w:p w14:paraId="595D5DE9" w14:textId="77777777" w:rsidR="00A41A83" w:rsidRPr="009C235E" w:rsidRDefault="00A41A83" w:rsidP="00A41A83">
      <w:pPr>
        <w:pStyle w:val="Puce1"/>
      </w:pPr>
      <w:r w:rsidRPr="003108A8">
        <w:rPr>
          <w:b/>
        </w:rPr>
        <w:t>3</w:t>
      </w:r>
      <w:r w:rsidRPr="003108A8">
        <w:rPr>
          <w:b/>
          <w:vertAlign w:val="superscript"/>
        </w:rPr>
        <w:t>ème</w:t>
      </w:r>
      <w:r w:rsidRPr="003108A8">
        <w:rPr>
          <w:b/>
        </w:rPr>
        <w:t xml:space="preserve"> cas</w:t>
      </w:r>
      <w:r w:rsidRPr="009C235E">
        <w:t> : Les certificats qualifiés de signature électronique délivrés en application de l’arrêté du 15 juin 2012 abrogé au 1</w:t>
      </w:r>
      <w:r w:rsidRPr="009C235E">
        <w:rPr>
          <w:vertAlign w:val="superscript"/>
        </w:rPr>
        <w:t>er</w:t>
      </w:r>
      <w:r w:rsidRPr="009C235E">
        <w:t xml:space="preserve"> octobre 2018, relatif à la signature électronique dans les marchés publics demeurent régis par ses dispositions jusqu'à leur expiration. </w:t>
      </w:r>
    </w:p>
    <w:p w14:paraId="6DE88EAE" w14:textId="77777777" w:rsidR="00A41A83" w:rsidRPr="009C235E" w:rsidRDefault="00A41A83" w:rsidP="00A41A83">
      <w:r w:rsidRPr="009C235E">
        <w:t xml:space="preserve">Par conséquent, les certificats de signature conformes au RGS (Référentiel Général de Sécurité) ou équivalent, émis avant le 1er octobre 2018, demeurent valables jusqu’à leur date de fin de validité. </w:t>
      </w:r>
    </w:p>
    <w:p w14:paraId="0DB69DA7" w14:textId="77777777" w:rsidR="00A41A83" w:rsidRPr="009C235E" w:rsidRDefault="00A41A83" w:rsidP="00A41A83">
      <w:r w:rsidRPr="009C235E">
        <w:t xml:space="preserve">Liste des certificats de signature électronique commercialisés par des prestataires de services de confiance qualifiés : </w:t>
      </w:r>
    </w:p>
    <w:p w14:paraId="31CACDA3" w14:textId="77777777" w:rsidR="00A41A83" w:rsidRPr="009C235E" w:rsidRDefault="005A1BFE" w:rsidP="00A41A83">
      <w:hyperlink r:id="rId27" w:history="1">
        <w:r w:rsidR="00A41A83" w:rsidRPr="009C235E">
          <w:rPr>
            <w:color w:val="0000FF"/>
            <w:u w:val="single"/>
          </w:rPr>
          <w:t>https://www.ssi.gouv.fr/liste-produits-et-services-qualifies.</w:t>
        </w:r>
      </w:hyperlink>
    </w:p>
    <w:p w14:paraId="4C3FA202" w14:textId="77777777" w:rsidR="00A41A83" w:rsidRPr="009C235E" w:rsidRDefault="005A1BFE" w:rsidP="00A41A83">
      <w:pPr>
        <w:rPr>
          <w:color w:val="0000FF"/>
          <w:u w:val="single"/>
        </w:rPr>
      </w:pPr>
      <w:hyperlink r:id="rId28" w:history="1">
        <w:r w:rsidR="00A41A83" w:rsidRPr="009C235E">
          <w:rPr>
            <w:color w:val="0000FF"/>
            <w:u w:val="single"/>
          </w:rPr>
          <w:t>https://esignature.ec.europa.eu/efda/tl-browser/#/screen/tl/FR</w:t>
        </w:r>
      </w:hyperlink>
    </w:p>
    <w:p w14:paraId="4036FE9E" w14:textId="77777777" w:rsidR="00A41A83" w:rsidRPr="009C235E" w:rsidRDefault="00A41A83" w:rsidP="00A41A83">
      <w:r w:rsidRPr="009C235E">
        <w:t xml:space="preserve">Si le certificat de signature électronique n’est pas référencé sur une liste de confiance, le signataire s’assure que le certificat qu’il utilise est au moins conforme au niveau de sécurité préconisé, conformément </w:t>
      </w:r>
      <w:r>
        <w:t>à l’annexe I du règlement « </w:t>
      </w:r>
      <w:proofErr w:type="spellStart"/>
      <w:r>
        <w:t>eIDAS</w:t>
      </w:r>
      <w:proofErr w:type="spellEnd"/>
      <w:r w:rsidRPr="009C235E">
        <w:t xml:space="preserve"> ». </w:t>
      </w:r>
    </w:p>
    <w:p w14:paraId="18D2CFB6" w14:textId="6739EBE0" w:rsidR="00A41A83" w:rsidRPr="009C235E" w:rsidRDefault="00A41A83" w:rsidP="00A41A83">
      <w:r w:rsidRPr="009C235E">
        <w:t xml:space="preserve">Dans ce dernier cas, le signataire doit transmettre les justificatifs de conformité suivants : </w:t>
      </w:r>
    </w:p>
    <w:p w14:paraId="6A774A90" w14:textId="77777777" w:rsidR="00A41A83" w:rsidRPr="009C235E" w:rsidRDefault="00A41A83" w:rsidP="00A41A83">
      <w:pPr>
        <w:pStyle w:val="Puce1"/>
      </w:pPr>
      <w:r w:rsidRPr="009C235E">
        <w:t>La procédure permettant la vérification de la qualité et du niveau de sécurité du certificat de signature utilisé (preuve de la qualification de l'Autorité de certification, la politique de certification</w:t>
      </w:r>
      <w:r>
        <w:t>, etc.</w:t>
      </w:r>
      <w:r w:rsidRPr="009C235E">
        <w:t>).</w:t>
      </w:r>
    </w:p>
    <w:p w14:paraId="7D746128" w14:textId="77777777" w:rsidR="00A41A83" w:rsidRPr="009C235E" w:rsidRDefault="00A41A83" w:rsidP="00A41A83">
      <w:pPr>
        <w:pStyle w:val="Puce1"/>
      </w:pPr>
      <w:r w:rsidRPr="009C235E">
        <w:t>Le candidat fournit notamment les outils techniques de vérification du certificat (chaîne de certification complète jusqu’à l’A</w:t>
      </w:r>
      <w:r>
        <w:t>utorité de Certification</w:t>
      </w:r>
      <w:r w:rsidRPr="009C235E">
        <w:t xml:space="preserve"> racine, adresse de téléchargement de la dernière mise à jour de la liste de révocation). </w:t>
      </w:r>
    </w:p>
    <w:p w14:paraId="74C03C7B" w14:textId="77777777" w:rsidR="00A41A83" w:rsidRPr="009C235E" w:rsidRDefault="00A41A83" w:rsidP="00A41A83">
      <w:pPr>
        <w:pStyle w:val="Puce1"/>
      </w:pPr>
      <w:r w:rsidRPr="009C235E">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5872CDC5" w14:textId="77777777" w:rsidR="00C831E9" w:rsidRPr="003A0F8B" w:rsidRDefault="00C831E9" w:rsidP="00193638">
      <w:pPr>
        <w:pStyle w:val="Titre4"/>
        <w:tabs>
          <w:tab w:val="clear" w:pos="864"/>
          <w:tab w:val="num" w:pos="1134"/>
        </w:tabs>
        <w:ind w:left="1134"/>
      </w:pPr>
      <w:r w:rsidRPr="003A0F8B">
        <w:t>Formats de signature :</w:t>
      </w:r>
      <w:bookmarkEnd w:id="156"/>
      <w:r w:rsidRPr="003A0F8B">
        <w:t xml:space="preserve"> </w:t>
      </w:r>
    </w:p>
    <w:p w14:paraId="5207D42A" w14:textId="77777777" w:rsidR="005A17C8" w:rsidRDefault="005A17C8" w:rsidP="005A17C8">
      <w:bookmarkStart w:id="157" w:name="_Toc124152885"/>
      <w:bookmarkStart w:id="158" w:name="_Toc141866300"/>
      <w:r w:rsidRPr="009C235E">
        <w:t xml:space="preserve">Les formats de signature acceptés sont </w:t>
      </w:r>
      <w:proofErr w:type="spellStart"/>
      <w:r w:rsidRPr="009C235E">
        <w:t>PAdES</w:t>
      </w:r>
      <w:proofErr w:type="spellEnd"/>
      <w:r w:rsidRPr="009C235E">
        <w:t xml:space="preserve">, </w:t>
      </w:r>
      <w:proofErr w:type="spellStart"/>
      <w:r w:rsidRPr="009C235E">
        <w:t>CAdES</w:t>
      </w:r>
      <w:proofErr w:type="spellEnd"/>
      <w:r w:rsidRPr="009C235E">
        <w:t xml:space="preserve"> et </w:t>
      </w:r>
      <w:proofErr w:type="spellStart"/>
      <w:r w:rsidRPr="009C235E">
        <w:t>XAdES</w:t>
      </w:r>
      <w:proofErr w:type="spellEnd"/>
      <w:r w:rsidRPr="009C235E">
        <w:t>.</w:t>
      </w:r>
    </w:p>
    <w:p w14:paraId="11633AA2" w14:textId="2FC8985E" w:rsidR="005A17C8" w:rsidRPr="009C235E" w:rsidRDefault="005A17C8" w:rsidP="005A17C8">
      <w:r w:rsidRPr="009C235E">
        <w:t xml:space="preserve">Cependant, la signature électronique </w:t>
      </w:r>
      <w:r>
        <w:t xml:space="preserve">au </w:t>
      </w:r>
      <w:r w:rsidRPr="009C235E">
        <w:t xml:space="preserve">format </w:t>
      </w:r>
      <w:proofErr w:type="spellStart"/>
      <w:r w:rsidRPr="009C235E">
        <w:t>Pades</w:t>
      </w:r>
      <w:proofErr w:type="spellEnd"/>
      <w:r w:rsidRPr="009C235E">
        <w:t xml:space="preserve"> </w:t>
      </w:r>
      <w:r>
        <w:t xml:space="preserve">en </w:t>
      </w:r>
      <w:proofErr w:type="spellStart"/>
      <w:r>
        <w:t>Pdf</w:t>
      </w:r>
      <w:proofErr w:type="spellEnd"/>
      <w:r>
        <w:t xml:space="preserve"> (acte d’engagement, acte de sous-traitance, etc.) est</w:t>
      </w:r>
      <w:r w:rsidRPr="009C235E">
        <w:t xml:space="preserve"> privilégiée. </w:t>
      </w:r>
    </w:p>
    <w:p w14:paraId="26CD177E" w14:textId="77777777" w:rsidR="005A17C8" w:rsidRPr="009C235E" w:rsidRDefault="005A17C8" w:rsidP="005A17C8">
      <w:r w:rsidRPr="009C235E">
        <w:t>Il est préconisé à tout candidat de ne pas attendre l’issue de la procédure pour s’équiper d’un certificat électronique de signature conforme à la règlementation de la commande publique dans les conditions susmentionnées. Les cachets de signature ou les jetons temporaires de signature ne sont pas acceptés.</w:t>
      </w:r>
    </w:p>
    <w:p w14:paraId="525E8A23" w14:textId="199C1AC7" w:rsidR="002B195A" w:rsidRDefault="00473035" w:rsidP="002B195A">
      <w:r>
        <w:t>Les frais éventuels</w:t>
      </w:r>
      <w:r w:rsidR="005A17C8" w:rsidRPr="009C235E">
        <w:t xml:space="preserve"> d’acquisition du certificat de signature sont à la charge des candidats.</w:t>
      </w:r>
      <w:r w:rsidR="002B195A">
        <w:br w:type="page"/>
      </w:r>
    </w:p>
    <w:p w14:paraId="4FB02BB9" w14:textId="073DF05B" w:rsidR="00704C59" w:rsidRPr="00B24052" w:rsidRDefault="00704C59" w:rsidP="00B26C7C">
      <w:pPr>
        <w:pStyle w:val="Titre1"/>
      </w:pPr>
      <w:bookmarkStart w:id="159" w:name="_Toc154056361"/>
      <w:r w:rsidRPr="00704C59">
        <w:lastRenderedPageBreak/>
        <w:t>EVALUATION DES CANDIDATURES</w:t>
      </w:r>
      <w:bookmarkEnd w:id="145"/>
      <w:bookmarkEnd w:id="157"/>
      <w:bookmarkEnd w:id="158"/>
      <w:bookmarkEnd w:id="159"/>
      <w:r w:rsidRPr="00704C59">
        <w:t xml:space="preserve"> </w:t>
      </w:r>
    </w:p>
    <w:p w14:paraId="348A2D07" w14:textId="37354602" w:rsidR="006A772C" w:rsidRPr="00DF1495" w:rsidRDefault="006A772C" w:rsidP="00B26C7C">
      <w:r w:rsidRPr="00A515D1">
        <w:t xml:space="preserve">L’évaluation des candidatures </w:t>
      </w:r>
      <w:r w:rsidR="001A224B">
        <w:t>est</w:t>
      </w:r>
      <w:r w:rsidRPr="00A515D1">
        <w:t xml:space="preserve"> effectuée dans les conditions prévues aux </w:t>
      </w:r>
      <w:r>
        <w:t>articles R2142-1 à R2144-7 du code de la commande publique</w:t>
      </w:r>
      <w:r w:rsidRPr="00DF1495">
        <w:t>.</w:t>
      </w:r>
    </w:p>
    <w:p w14:paraId="33EE30B2" w14:textId="2B07B2ED" w:rsidR="006A128C" w:rsidRPr="00F1008E" w:rsidRDefault="006A128C" w:rsidP="00B26C7C">
      <w:r w:rsidRPr="00DF1495">
        <w:t xml:space="preserve">Le candidat </w:t>
      </w:r>
      <w:r w:rsidR="005A17C8">
        <w:t>doit</w:t>
      </w:r>
      <w:r w:rsidRPr="00DF1495">
        <w:t xml:space="preserve"> produire les éléments demandés à l’article </w:t>
      </w:r>
      <w:r w:rsidR="005A17C8">
        <w:fldChar w:fldCharType="begin"/>
      </w:r>
      <w:r w:rsidR="005A17C8">
        <w:instrText xml:space="preserve"> REF _Ref141877011 \r \h </w:instrText>
      </w:r>
      <w:r w:rsidR="005A17C8">
        <w:fldChar w:fldCharType="separate"/>
      </w:r>
      <w:r w:rsidR="005A17C8">
        <w:t>5.1</w:t>
      </w:r>
      <w:r w:rsidR="005A17C8">
        <w:fldChar w:fldCharType="end"/>
      </w:r>
      <w:r w:rsidRPr="00DF1495">
        <w:t xml:space="preserve"> du présent règlement. </w:t>
      </w:r>
    </w:p>
    <w:p w14:paraId="53CEFD9F" w14:textId="2D4BA966" w:rsidR="006A128C" w:rsidRPr="00F1008E" w:rsidRDefault="006A128C" w:rsidP="00B26C7C">
      <w:r w:rsidRPr="00DF1495">
        <w:t xml:space="preserve">Après examen des candidatures d’après ces éléments, </w:t>
      </w:r>
      <w:r w:rsidRPr="008A69CB">
        <w:t>sont éliminés</w:t>
      </w:r>
      <w:r w:rsidRPr="00DF1495">
        <w:t xml:space="preserve"> les candidats dont les garanties sont insuffisantes au regard des critères visés ci-dessous :</w:t>
      </w:r>
    </w:p>
    <w:p w14:paraId="6DEE1ABD" w14:textId="77777777" w:rsidR="005A17C8" w:rsidRPr="005A17C8" w:rsidRDefault="005A17C8" w:rsidP="005A17C8">
      <w:pPr>
        <w:pStyle w:val="Puce1"/>
      </w:pPr>
      <w:bookmarkStart w:id="160" w:name="_Toc339962359"/>
      <w:bookmarkStart w:id="161" w:name="_Toc387997737"/>
      <w:bookmarkStart w:id="162" w:name="_Toc124152886"/>
      <w:bookmarkStart w:id="163" w:name="_Toc141866301"/>
      <w:r w:rsidRPr="005A17C8">
        <w:rPr>
          <w:b/>
        </w:rPr>
        <w:t>Capacités professionnelles</w:t>
      </w:r>
      <w:r w:rsidRPr="005A17C8">
        <w:t xml:space="preserve"> appréciées, notamment, sur la base des principaux services, en rapport avec l’objet du marché, effectués au cours des trois dernières années.</w:t>
      </w:r>
    </w:p>
    <w:p w14:paraId="6284BA4C" w14:textId="77777777" w:rsidR="005A17C8" w:rsidRPr="00997CDD" w:rsidRDefault="005A17C8" w:rsidP="005A17C8">
      <w:pPr>
        <w:pStyle w:val="Puce1"/>
      </w:pPr>
      <w:r w:rsidRPr="00F711C3">
        <w:rPr>
          <w:b/>
        </w:rPr>
        <w:t>Capacités techniques</w:t>
      </w:r>
      <w:r w:rsidRPr="00997CDD">
        <w:t xml:space="preserve"> appréciées notamment sur la base des effectifs moyens annuels.</w:t>
      </w:r>
    </w:p>
    <w:p w14:paraId="18EBD658" w14:textId="38723114" w:rsidR="005A17C8" w:rsidRDefault="005A17C8" w:rsidP="005A17C8">
      <w:pPr>
        <w:pStyle w:val="Puce1"/>
      </w:pPr>
      <w:r w:rsidRPr="00F711C3">
        <w:rPr>
          <w:b/>
        </w:rPr>
        <w:t>Capacité</w:t>
      </w:r>
      <w:r>
        <w:rPr>
          <w:b/>
        </w:rPr>
        <w:t>s</w:t>
      </w:r>
      <w:r w:rsidRPr="00F711C3">
        <w:rPr>
          <w:b/>
        </w:rPr>
        <w:t xml:space="preserve"> économique et financière</w:t>
      </w:r>
      <w:r w:rsidRPr="00997CDD">
        <w:t xml:space="preserve"> appréciées notamment sur la base du chiffre d’affaires annuel et du chiffre d'affaires relatif aux prestations objet </w:t>
      </w:r>
      <w:r>
        <w:t>de l’accord-cadre</w:t>
      </w:r>
      <w:r w:rsidRPr="00997CDD">
        <w:t xml:space="preserve"> et de leur évolution sur les trois derniers exercices disponibles.</w:t>
      </w:r>
    </w:p>
    <w:p w14:paraId="6FC96111" w14:textId="7807888D" w:rsidR="00704C59" w:rsidRPr="00B24052" w:rsidRDefault="00704C59" w:rsidP="00B26C7C">
      <w:pPr>
        <w:pStyle w:val="Titre1"/>
      </w:pPr>
      <w:bookmarkStart w:id="164" w:name="_Toc154056362"/>
      <w:r w:rsidRPr="00704C59">
        <w:t>JUGEMENT DES OFFRES</w:t>
      </w:r>
      <w:bookmarkEnd w:id="160"/>
      <w:bookmarkEnd w:id="161"/>
      <w:bookmarkEnd w:id="162"/>
      <w:bookmarkEnd w:id="163"/>
      <w:bookmarkEnd w:id="164"/>
    </w:p>
    <w:p w14:paraId="1B9DBA8B" w14:textId="6253AFBF" w:rsidR="00F3541E" w:rsidRPr="00B26C7C" w:rsidRDefault="00F3541E" w:rsidP="00B26C7C">
      <w:pPr>
        <w:pStyle w:val="Titre2"/>
      </w:pPr>
      <w:bookmarkStart w:id="165" w:name="_Toc441836696"/>
      <w:bookmarkStart w:id="166" w:name="_Toc454891505"/>
      <w:bookmarkStart w:id="167" w:name="_Toc124152887"/>
      <w:bookmarkStart w:id="168" w:name="_Toc141866302"/>
      <w:bookmarkStart w:id="169" w:name="_Toc154056363"/>
      <w:bookmarkStart w:id="170" w:name="_Toc387997738"/>
      <w:r w:rsidRPr="00B26C7C">
        <w:t>Conditions générales</w:t>
      </w:r>
      <w:bookmarkEnd w:id="165"/>
      <w:bookmarkEnd w:id="166"/>
      <w:bookmarkEnd w:id="167"/>
      <w:bookmarkEnd w:id="168"/>
      <w:bookmarkEnd w:id="169"/>
    </w:p>
    <w:p w14:paraId="41976220" w14:textId="77777777" w:rsidR="005A17C8" w:rsidRPr="00050696" w:rsidRDefault="005A17C8" w:rsidP="005A17C8">
      <w:pPr>
        <w:rPr>
          <w:rFonts w:eastAsia="Times New Roman" w:cs="Calibri"/>
        </w:rPr>
      </w:pPr>
      <w:bookmarkStart w:id="171" w:name="_Toc124152888"/>
      <w:bookmarkStart w:id="172" w:name="_Toc141866303"/>
      <w:r w:rsidRPr="00A515D1">
        <w:rPr>
          <w:rFonts w:eastAsia="Times New Roman" w:cs="Calibri"/>
        </w:rPr>
        <w:t xml:space="preserve">Le jugement des offres est effectué dans les conditions prévues aux articles </w:t>
      </w:r>
      <w:r>
        <w:rPr>
          <w:rFonts w:eastAsia="Times New Roman" w:cs="Calibri"/>
        </w:rPr>
        <w:t>R2152-1 et suivants du Code de la commande publique</w:t>
      </w:r>
      <w:r w:rsidRPr="00050696">
        <w:rPr>
          <w:rFonts w:eastAsia="Times New Roman" w:cs="Calibri"/>
        </w:rPr>
        <w:t xml:space="preserve">. </w:t>
      </w:r>
    </w:p>
    <w:p w14:paraId="6DDFE50F" w14:textId="77777777" w:rsidR="005A17C8" w:rsidRDefault="005A17C8" w:rsidP="005A17C8">
      <w:pPr>
        <w:rPr>
          <w:rFonts w:eastAsia="Times New Roman" w:cs="Calibri"/>
        </w:rPr>
      </w:pPr>
      <w:r>
        <w:rPr>
          <w:rFonts w:eastAsia="Times New Roman" w:cs="Calibri"/>
        </w:rPr>
        <w:t xml:space="preserve">Conformément à l’article R2152-2 du Code de la commande publique, la </w:t>
      </w:r>
      <w:proofErr w:type="spellStart"/>
      <w:r>
        <w:rPr>
          <w:rFonts w:eastAsia="Times New Roman" w:cs="Calibri"/>
        </w:rPr>
        <w:t>Cnam</w:t>
      </w:r>
      <w:proofErr w:type="spellEnd"/>
      <w:r w:rsidRPr="008A69CB">
        <w:rPr>
          <w:rFonts w:eastAsia="Times New Roman" w:cs="Calibri"/>
        </w:rPr>
        <w:t xml:space="preserve"> peut autoriser tous les </w:t>
      </w:r>
      <w:r>
        <w:rPr>
          <w:rFonts w:eastAsia="Times New Roman" w:cs="Calibri"/>
        </w:rPr>
        <w:t>candidats</w:t>
      </w:r>
      <w:r w:rsidRPr="008A69CB">
        <w:rPr>
          <w:rFonts w:eastAsia="Times New Roman" w:cs="Calibri"/>
        </w:rPr>
        <w:t xml:space="preserve"> concernés à régulariser les offres irrégulières dans un délai approprié, à condition qu'elles ne soient pas anormalement basses.</w:t>
      </w:r>
      <w:r>
        <w:rPr>
          <w:rFonts w:eastAsia="Times New Roman" w:cs="Calibri"/>
        </w:rPr>
        <w:t xml:space="preserve"> La régularisation des offres irrégulières ne peut avoir pour effet d’en modifier des caractéristiques substantielles.</w:t>
      </w:r>
    </w:p>
    <w:p w14:paraId="41635F45" w14:textId="77777777" w:rsidR="005A17C8" w:rsidRDefault="005A17C8" w:rsidP="005A17C8">
      <w:pPr>
        <w:rPr>
          <w:rFonts w:eastAsia="Times New Roman" w:cs="Calibri"/>
        </w:rPr>
      </w:pPr>
      <w:r>
        <w:rPr>
          <w:rFonts w:eastAsia="Times New Roman" w:cs="Calibri"/>
        </w:rPr>
        <w:t xml:space="preserve">La </w:t>
      </w:r>
      <w:proofErr w:type="spellStart"/>
      <w:r>
        <w:rPr>
          <w:rFonts w:eastAsia="Times New Roman" w:cs="Calibri"/>
        </w:rPr>
        <w:t>Cnam</w:t>
      </w:r>
      <w:proofErr w:type="spellEnd"/>
      <w:r w:rsidRPr="00DF1495">
        <w:rPr>
          <w:rFonts w:eastAsia="Times New Roman" w:cs="Calibri"/>
        </w:rPr>
        <w:t xml:space="preserve"> choisit l’offre qu’</w:t>
      </w:r>
      <w:r>
        <w:rPr>
          <w:rFonts w:eastAsia="Times New Roman" w:cs="Calibri"/>
        </w:rPr>
        <w:t>elle</w:t>
      </w:r>
      <w:r w:rsidRPr="00DF1495">
        <w:rPr>
          <w:rFonts w:eastAsia="Times New Roman" w:cs="Calibri"/>
        </w:rPr>
        <w:t xml:space="preserve"> juge la plus intéressante, en tenant compte des critères de jugement des offres suivants et par application des pondérations correspondantes :</w:t>
      </w:r>
    </w:p>
    <w:p w14:paraId="56C9B7B3" w14:textId="1AEB9056" w:rsidR="00F3541E" w:rsidRPr="00C112D9" w:rsidRDefault="00F3541E" w:rsidP="00B26C7C">
      <w:pPr>
        <w:pStyle w:val="Titre2"/>
      </w:pPr>
      <w:bookmarkStart w:id="173" w:name="_Toc154056364"/>
      <w:r w:rsidRPr="00C112D9">
        <w:t>Critères de jugement des offres</w:t>
      </w:r>
      <w:bookmarkEnd w:id="171"/>
      <w:bookmarkEnd w:id="172"/>
      <w:bookmarkEnd w:id="173"/>
      <w:r w:rsidRPr="00C112D9">
        <w:t xml:space="preserve"> </w:t>
      </w:r>
    </w:p>
    <w:p w14:paraId="0B82D1E0" w14:textId="77777777" w:rsidR="00EE32EA" w:rsidRDefault="00C112D9" w:rsidP="00C112D9">
      <w:r w:rsidRPr="00E401F9">
        <w:rPr>
          <w:rFonts w:eastAsia="Times New Roman" w:cs="Calibri"/>
        </w:rPr>
        <w:t xml:space="preserve">Les critères de jugement des offres sont définis </w:t>
      </w:r>
      <w:r>
        <w:rPr>
          <w:rFonts w:eastAsia="Times New Roman" w:cs="Calibri"/>
        </w:rPr>
        <w:t>ci-après.</w:t>
      </w:r>
    </w:p>
    <w:p w14:paraId="3F289AD5" w14:textId="6E742874" w:rsidR="00D3738A" w:rsidRDefault="00EE32EA" w:rsidP="00C112D9">
      <w:pPr>
        <w:rPr>
          <w:rFonts w:eastAsia="Times New Roman" w:cs="Calibri"/>
        </w:rPr>
      </w:pPr>
      <w:r>
        <w:t xml:space="preserve">Il est rappelé que </w:t>
      </w:r>
      <w:r>
        <w:rPr>
          <w:rFonts w:eastAsia="Times New Roman" w:cs="Calibri"/>
        </w:rPr>
        <w:t>l’offre variante</w:t>
      </w:r>
      <w:r w:rsidR="00E3729B" w:rsidRPr="00E3729B">
        <w:rPr>
          <w:rFonts w:eastAsia="Times New Roman" w:cs="Calibri"/>
        </w:rPr>
        <w:t xml:space="preserve"> sera analysée selon les mêmes critères que l’offre de base</w:t>
      </w:r>
      <w:r>
        <w:rPr>
          <w:rFonts w:eastAsia="Times New Roman" w:cs="Calibri"/>
        </w:rPr>
        <w:t>.</w:t>
      </w:r>
    </w:p>
    <w:p w14:paraId="39E8EE58" w14:textId="47FF5B80" w:rsidR="00C112D9" w:rsidRPr="005B3320" w:rsidRDefault="00C112D9" w:rsidP="005B3320">
      <w:pPr>
        <w:rPr>
          <w:rFonts w:eastAsia="Times New Roman" w:cs="Calibri"/>
        </w:rPr>
      </w:pPr>
    </w:p>
    <w:p w14:paraId="325E1AB6" w14:textId="4477B9AD" w:rsidR="00A352AB" w:rsidRDefault="00C70F9A">
      <w:pPr>
        <w:spacing w:before="0" w:after="0"/>
        <w:jc w:val="left"/>
      </w:pPr>
      <w:bookmarkStart w:id="174" w:name="_Toc441836698"/>
      <w:bookmarkStart w:id="175" w:name="_Toc450048459"/>
      <w:bookmarkStart w:id="176" w:name="_Toc124152889"/>
      <w:bookmarkStart w:id="177" w:name="_Toc141866304"/>
      <w:bookmarkStart w:id="178" w:name="_Toc154056365"/>
      <w:r w:rsidRPr="00C70F9A">
        <w:rPr>
          <w:noProof/>
        </w:rPr>
        <w:lastRenderedPageBreak/>
        <w:drawing>
          <wp:inline distT="0" distB="0" distL="0" distR="0" wp14:anchorId="03C474D3" wp14:editId="038DBFFF">
            <wp:extent cx="5760720" cy="809797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60720" cy="8097977"/>
                    </a:xfrm>
                    <a:prstGeom prst="rect">
                      <a:avLst/>
                    </a:prstGeom>
                    <a:noFill/>
                    <a:ln>
                      <a:noFill/>
                    </a:ln>
                  </pic:spPr>
                </pic:pic>
              </a:graphicData>
            </a:graphic>
          </wp:inline>
        </w:drawing>
      </w:r>
    </w:p>
    <w:p w14:paraId="48872331" w14:textId="46A43D15" w:rsidR="00655D2E" w:rsidRDefault="00E36703">
      <w:pPr>
        <w:spacing w:before="0" w:after="0"/>
        <w:jc w:val="left"/>
        <w:rPr>
          <w:b/>
          <w:u w:val="single"/>
        </w:rPr>
      </w:pPr>
      <w:r w:rsidRPr="00E36703">
        <w:t xml:space="preserve"> </w:t>
      </w:r>
      <w:r w:rsidR="00655D2E">
        <w:br w:type="page"/>
      </w:r>
    </w:p>
    <w:p w14:paraId="757E829C" w14:textId="1E8A6BAB" w:rsidR="00F3541E" w:rsidRPr="004C72A4" w:rsidRDefault="00F3541E" w:rsidP="00B26C7C">
      <w:pPr>
        <w:pStyle w:val="Titre2"/>
      </w:pPr>
      <w:r w:rsidRPr="004C72A4">
        <w:lastRenderedPageBreak/>
        <w:t>Modalités de notation</w:t>
      </w:r>
      <w:bookmarkEnd w:id="174"/>
      <w:bookmarkEnd w:id="175"/>
      <w:bookmarkEnd w:id="176"/>
      <w:bookmarkEnd w:id="177"/>
      <w:bookmarkEnd w:id="178"/>
    </w:p>
    <w:p w14:paraId="11659D46" w14:textId="170EA9AA" w:rsidR="00F3541E" w:rsidRPr="00CA080E" w:rsidRDefault="00F3541E" w:rsidP="00193638">
      <w:pPr>
        <w:pStyle w:val="Titre3"/>
      </w:pPr>
      <w:bookmarkStart w:id="179" w:name="_Toc141866305"/>
      <w:bookmarkStart w:id="180" w:name="_Toc154056366"/>
      <w:r w:rsidRPr="00CA080E">
        <w:t>Critère</w:t>
      </w:r>
      <w:r w:rsidR="00C112D9">
        <w:t xml:space="preserve"> A </w:t>
      </w:r>
      <w:r w:rsidRPr="00CA080E">
        <w:t>« Valeur technique »</w:t>
      </w:r>
      <w:bookmarkEnd w:id="179"/>
      <w:bookmarkEnd w:id="180"/>
    </w:p>
    <w:p w14:paraId="024F50FD" w14:textId="645EF6B7" w:rsidR="00F3541E" w:rsidRDefault="00F3541E" w:rsidP="007D1C1B">
      <w:pPr>
        <w:rPr>
          <w:rFonts w:eastAsia="Times New Roman" w:cs="Calibri"/>
        </w:rPr>
      </w:pPr>
      <w:r w:rsidRPr="007D1C1B">
        <w:rPr>
          <w:rFonts w:eastAsia="Times New Roman" w:cs="Calibri"/>
        </w:rPr>
        <w:t>Ce critère prend en compte les demandes du CCTP et l’offre technique du candidat.</w:t>
      </w:r>
    </w:p>
    <w:p w14:paraId="2A2BAF56" w14:textId="377C90A6" w:rsidR="00C112D9" w:rsidRPr="00D02D9A" w:rsidRDefault="002D6F61" w:rsidP="0090055B">
      <w:pPr>
        <w:pStyle w:val="Titre4"/>
        <w:rPr>
          <w:b/>
        </w:rPr>
      </w:pPr>
      <w:r>
        <w:rPr>
          <w:b/>
        </w:rPr>
        <w:t xml:space="preserve">Sous </w:t>
      </w:r>
      <w:r w:rsidR="0090055B" w:rsidRPr="00D02D9A">
        <w:rPr>
          <w:b/>
        </w:rPr>
        <w:t>C</w:t>
      </w:r>
      <w:r w:rsidR="00C112D9" w:rsidRPr="00D02D9A">
        <w:rPr>
          <w:b/>
        </w:rPr>
        <w:t>ritère 1 « Qualité de la Solution proposée et des réponses apportées aux exigences »</w:t>
      </w:r>
    </w:p>
    <w:p w14:paraId="39ABFB1D" w14:textId="03BF9D66" w:rsidR="003D095A" w:rsidRPr="00D02D9A" w:rsidRDefault="003D095A" w:rsidP="0090055B">
      <w:pPr>
        <w:pStyle w:val="Paragraphedeliste"/>
        <w:numPr>
          <w:ilvl w:val="0"/>
          <w:numId w:val="36"/>
        </w:numPr>
        <w:rPr>
          <w:rFonts w:eastAsia="Times New Roman" w:cs="Calibri"/>
          <w:b/>
        </w:rPr>
      </w:pPr>
      <w:r w:rsidRPr="00D02D9A">
        <w:rPr>
          <w:rFonts w:eastAsia="Times New Roman" w:cs="Calibri"/>
          <w:b/>
        </w:rPr>
        <w:t>Sous-</w:t>
      </w:r>
      <w:r w:rsidR="002D6F61">
        <w:rPr>
          <w:rFonts w:eastAsia="Times New Roman" w:cs="Calibri"/>
          <w:b/>
        </w:rPr>
        <w:t>sous-</w:t>
      </w:r>
      <w:r w:rsidRPr="00D02D9A">
        <w:rPr>
          <w:rFonts w:eastAsia="Times New Roman" w:cs="Calibri"/>
          <w:b/>
        </w:rPr>
        <w:t>critère 1.1 « Volet fonctionnel »</w:t>
      </w:r>
    </w:p>
    <w:p w14:paraId="0C3F1D4C" w14:textId="22E45C30" w:rsidR="006A13F0" w:rsidRPr="005F3B4B" w:rsidRDefault="006A13F0" w:rsidP="006A13F0">
      <w:pPr>
        <w:rPr>
          <w:rFonts w:eastAsia="Times New Roman" w:cs="Calibri"/>
        </w:rPr>
      </w:pPr>
      <w:r w:rsidRPr="005F3B4B">
        <w:t>Au niveau de chacun des sous-critères 1.1.1 à 1</w:t>
      </w:r>
      <w:r w:rsidR="00C61186" w:rsidRPr="005F3B4B">
        <w:t>.1.5</w:t>
      </w:r>
      <w:r w:rsidRPr="005F3B4B">
        <w:t> :</w:t>
      </w:r>
    </w:p>
    <w:p w14:paraId="4C6E7DF5" w14:textId="5A8469BA" w:rsidR="0090055B" w:rsidRPr="00D37A65" w:rsidRDefault="006A13F0" w:rsidP="0090055B">
      <w:pPr>
        <w:pStyle w:val="Paragraphedeliste"/>
        <w:numPr>
          <w:ilvl w:val="1"/>
          <w:numId w:val="36"/>
        </w:numPr>
        <w:rPr>
          <w:rFonts w:eastAsia="Times New Roman" w:cs="Calibri"/>
          <w:i/>
        </w:rPr>
      </w:pPr>
      <w:r w:rsidRPr="00D37A65">
        <w:rPr>
          <w:rFonts w:eastAsia="Times New Roman" w:cs="Calibri"/>
          <w:i/>
        </w:rPr>
        <w:t>Pour les e</w:t>
      </w:r>
      <w:r w:rsidR="0090055B" w:rsidRPr="00D37A65">
        <w:rPr>
          <w:rFonts w:eastAsia="Times New Roman" w:cs="Calibri"/>
          <w:i/>
        </w:rPr>
        <w:t>xigences contenues dans l’onglet 1 du cadre de réponse</w:t>
      </w:r>
      <w:r w:rsidR="00060D5D" w:rsidRPr="00D37A65">
        <w:rPr>
          <w:rFonts w:eastAsia="Times New Roman" w:cs="Calibri"/>
          <w:i/>
        </w:rPr>
        <w:t xml:space="preserve"> « Exigences fonctionnelles »</w:t>
      </w:r>
    </w:p>
    <w:p w14:paraId="3A74B101" w14:textId="30D2CCD4" w:rsidR="00C112D9" w:rsidRDefault="003D095A" w:rsidP="007D1C1B">
      <w:pPr>
        <w:rPr>
          <w:rFonts w:eastAsia="Times New Roman" w:cs="Calibri"/>
        </w:rPr>
      </w:pPr>
      <w:r>
        <w:rPr>
          <w:rFonts w:eastAsia="Times New Roman" w:cs="Calibri"/>
        </w:rPr>
        <w:t xml:space="preserve">Chaque exigence contenue dans l’onglet 1 du cadre de réponse </w:t>
      </w:r>
      <w:r w:rsidR="00B5753E">
        <w:rPr>
          <w:rFonts w:eastAsia="Times New Roman" w:cs="Calibri"/>
        </w:rPr>
        <w:t>précité</w:t>
      </w:r>
      <w:r>
        <w:rPr>
          <w:rFonts w:eastAsia="Times New Roman" w:cs="Calibri"/>
        </w:rPr>
        <w:t xml:space="preserve"> se voit attribuer un nombre de points en application de la formule suivante :</w:t>
      </w:r>
    </w:p>
    <w:p w14:paraId="61BF90D3" w14:textId="7D8A6A76" w:rsidR="003D095A" w:rsidRDefault="003D095A" w:rsidP="003D095A">
      <w:pPr>
        <w:jc w:val="center"/>
        <w:rPr>
          <w:rFonts w:eastAsia="Times New Roman" w:cs="Calibri"/>
        </w:rPr>
      </w:pPr>
      <w:proofErr w:type="gramStart"/>
      <w:r w:rsidRPr="0032655A">
        <w:rPr>
          <w:rFonts w:eastAsia="Times New Roman" w:cs="Calibri"/>
        </w:rPr>
        <w:t>Nombre</w:t>
      </w:r>
      <w:r w:rsidR="0090055B" w:rsidRPr="0032655A">
        <w:rPr>
          <w:rFonts w:eastAsia="Times New Roman" w:cs="Calibri"/>
        </w:rPr>
        <w:t xml:space="preserve"> </w:t>
      </w:r>
      <w:r w:rsidRPr="0032655A">
        <w:rPr>
          <w:rFonts w:eastAsia="Times New Roman" w:cs="Calibri"/>
        </w:rPr>
        <w:t>de points</w:t>
      </w:r>
      <w:proofErr w:type="gramEnd"/>
      <w:r w:rsidRPr="0032655A">
        <w:rPr>
          <w:rFonts w:eastAsia="Times New Roman" w:cs="Calibri"/>
        </w:rPr>
        <w:t xml:space="preserve"> total d’une exigence = A*(50%+(1-50%)*B/4)</w:t>
      </w:r>
    </w:p>
    <w:p w14:paraId="7825CA21" w14:textId="68ADA7AC" w:rsidR="003D095A" w:rsidRDefault="003D095A" w:rsidP="007D1C1B">
      <w:pPr>
        <w:rPr>
          <w:rFonts w:eastAsia="Times New Roman" w:cs="Calibri"/>
        </w:rPr>
      </w:pPr>
      <w:r>
        <w:rPr>
          <w:rFonts w:eastAsia="Times New Roman" w:cs="Calibri"/>
        </w:rPr>
        <w:t>Dans laquelle :</w:t>
      </w:r>
    </w:p>
    <w:p w14:paraId="173FC981" w14:textId="77777777" w:rsidR="003D095A" w:rsidRPr="005F3B4B" w:rsidRDefault="003D095A" w:rsidP="00942DD3">
      <w:pPr>
        <w:pStyle w:val="Puce1"/>
        <w:spacing w:after="120"/>
      </w:pPr>
      <w:r w:rsidRPr="005F3B4B">
        <w:t>A est déterminé selon le barème suivant au regard de la couverture du besoin définit par le candidat :</w:t>
      </w:r>
    </w:p>
    <w:tbl>
      <w:tblPr>
        <w:tblStyle w:val="Grilledutableau"/>
        <w:tblW w:w="0" w:type="auto"/>
        <w:jc w:val="center"/>
        <w:tblLook w:val="04A0" w:firstRow="1" w:lastRow="0" w:firstColumn="1" w:lastColumn="0" w:noHBand="0" w:noVBand="1"/>
      </w:tblPr>
      <w:tblGrid>
        <w:gridCol w:w="3397"/>
        <w:gridCol w:w="1418"/>
      </w:tblGrid>
      <w:tr w:rsidR="00942DD3" w:rsidRPr="00E11A2B" w14:paraId="115D8017" w14:textId="77777777" w:rsidTr="00942DD3">
        <w:trPr>
          <w:jc w:val="center"/>
        </w:trPr>
        <w:tc>
          <w:tcPr>
            <w:tcW w:w="3397" w:type="dxa"/>
            <w:shd w:val="clear" w:color="auto" w:fill="44546A" w:themeFill="text2"/>
          </w:tcPr>
          <w:p w14:paraId="4A9689EC" w14:textId="14757966" w:rsidR="003D095A" w:rsidRPr="003C00D8" w:rsidRDefault="003D095A" w:rsidP="004A54B0">
            <w:pPr>
              <w:spacing w:before="60" w:after="60"/>
              <w:jc w:val="center"/>
              <w:rPr>
                <w:rFonts w:asciiTheme="minorHAnsi" w:hAnsiTheme="minorHAnsi" w:cstheme="minorHAnsi"/>
                <w:b/>
                <w:color w:val="FFFFFF" w:themeColor="background1"/>
              </w:rPr>
            </w:pPr>
            <w:r w:rsidRPr="003C00D8">
              <w:rPr>
                <w:rFonts w:asciiTheme="minorHAnsi" w:hAnsiTheme="minorHAnsi" w:cstheme="minorHAnsi"/>
                <w:b/>
                <w:color w:val="FFFFFF" w:themeColor="background1"/>
              </w:rPr>
              <w:t>Couverture du besoin</w:t>
            </w:r>
          </w:p>
        </w:tc>
        <w:tc>
          <w:tcPr>
            <w:tcW w:w="1418" w:type="dxa"/>
            <w:shd w:val="clear" w:color="auto" w:fill="44546A" w:themeFill="text2"/>
          </w:tcPr>
          <w:p w14:paraId="0C361202" w14:textId="64595B28" w:rsidR="003D095A" w:rsidRPr="003C00D8" w:rsidRDefault="003D095A" w:rsidP="0090055B">
            <w:pPr>
              <w:spacing w:before="60" w:after="60"/>
              <w:jc w:val="center"/>
              <w:rPr>
                <w:rFonts w:asciiTheme="minorHAnsi" w:hAnsiTheme="minorHAnsi" w:cstheme="minorHAnsi"/>
                <w:b/>
                <w:color w:val="FFFFFF" w:themeColor="background1"/>
              </w:rPr>
            </w:pPr>
            <w:r w:rsidRPr="003C00D8">
              <w:rPr>
                <w:rFonts w:asciiTheme="minorHAnsi" w:hAnsiTheme="minorHAnsi" w:cstheme="minorHAnsi"/>
                <w:b/>
                <w:color w:val="FFFFFF" w:themeColor="background1"/>
              </w:rPr>
              <w:t>Points</w:t>
            </w:r>
          </w:p>
        </w:tc>
      </w:tr>
      <w:tr w:rsidR="003D095A" w:rsidRPr="00E11A2B" w14:paraId="7E411D33" w14:textId="77777777" w:rsidTr="00942DD3">
        <w:trPr>
          <w:jc w:val="center"/>
        </w:trPr>
        <w:tc>
          <w:tcPr>
            <w:tcW w:w="3397" w:type="dxa"/>
          </w:tcPr>
          <w:p w14:paraId="390F9E2A" w14:textId="60D1E928" w:rsidR="003D095A" w:rsidRPr="005F3B4B" w:rsidRDefault="003D095A" w:rsidP="004A54B0">
            <w:pPr>
              <w:spacing w:before="60" w:after="60"/>
              <w:rPr>
                <w:rFonts w:asciiTheme="minorHAnsi" w:hAnsiTheme="minorHAnsi" w:cstheme="minorHAnsi"/>
              </w:rPr>
            </w:pPr>
            <w:r w:rsidRPr="005F3B4B">
              <w:rPr>
                <w:rFonts w:asciiTheme="minorHAnsi" w:hAnsiTheme="minorHAnsi" w:cstheme="minorHAnsi"/>
              </w:rPr>
              <w:t>Standard (STD)</w:t>
            </w:r>
          </w:p>
        </w:tc>
        <w:tc>
          <w:tcPr>
            <w:tcW w:w="1418" w:type="dxa"/>
          </w:tcPr>
          <w:p w14:paraId="2733834E" w14:textId="04E8EAA6" w:rsidR="003D095A" w:rsidRPr="005F3B4B" w:rsidRDefault="003D095A" w:rsidP="0090055B">
            <w:pPr>
              <w:spacing w:before="60" w:after="60"/>
              <w:jc w:val="center"/>
              <w:rPr>
                <w:rFonts w:asciiTheme="minorHAnsi" w:hAnsiTheme="minorHAnsi" w:cstheme="minorHAnsi"/>
              </w:rPr>
            </w:pPr>
            <w:r w:rsidRPr="005F3B4B">
              <w:rPr>
                <w:rFonts w:asciiTheme="minorHAnsi" w:hAnsiTheme="minorHAnsi" w:cstheme="minorHAnsi"/>
              </w:rPr>
              <w:t>4</w:t>
            </w:r>
          </w:p>
        </w:tc>
      </w:tr>
      <w:tr w:rsidR="006B390C" w:rsidRPr="00E11A2B" w14:paraId="16007E89" w14:textId="77777777" w:rsidTr="00942DD3">
        <w:trPr>
          <w:jc w:val="center"/>
        </w:trPr>
        <w:tc>
          <w:tcPr>
            <w:tcW w:w="3397" w:type="dxa"/>
          </w:tcPr>
          <w:p w14:paraId="1B625859" w14:textId="55D1D2D4" w:rsidR="006B390C" w:rsidRPr="005F3B4B" w:rsidRDefault="006B390C" w:rsidP="004A54B0">
            <w:pPr>
              <w:spacing w:before="60" w:after="60"/>
              <w:rPr>
                <w:rFonts w:asciiTheme="minorHAnsi" w:hAnsiTheme="minorHAnsi" w:cstheme="minorHAnsi"/>
              </w:rPr>
            </w:pPr>
            <w:r>
              <w:rPr>
                <w:rFonts w:asciiTheme="minorHAnsi" w:hAnsiTheme="minorHAnsi" w:cstheme="minorHAnsi"/>
              </w:rPr>
              <w:t>Paramétrage</w:t>
            </w:r>
            <w:r w:rsidR="00457D03">
              <w:rPr>
                <w:rFonts w:asciiTheme="minorHAnsi" w:hAnsiTheme="minorHAnsi" w:cstheme="minorHAnsi"/>
              </w:rPr>
              <w:t xml:space="preserve"> (PAR)</w:t>
            </w:r>
          </w:p>
        </w:tc>
        <w:tc>
          <w:tcPr>
            <w:tcW w:w="1418" w:type="dxa"/>
          </w:tcPr>
          <w:p w14:paraId="26E40E2C" w14:textId="3DD3717D" w:rsidR="006B390C" w:rsidRPr="005F3B4B" w:rsidRDefault="006B390C" w:rsidP="0090055B">
            <w:pPr>
              <w:spacing w:before="60" w:after="60"/>
              <w:jc w:val="center"/>
              <w:rPr>
                <w:rFonts w:asciiTheme="minorHAnsi" w:hAnsiTheme="minorHAnsi" w:cstheme="minorHAnsi"/>
              </w:rPr>
            </w:pPr>
            <w:r>
              <w:rPr>
                <w:rFonts w:asciiTheme="minorHAnsi" w:hAnsiTheme="minorHAnsi" w:cstheme="minorHAnsi"/>
              </w:rPr>
              <w:t>3</w:t>
            </w:r>
          </w:p>
        </w:tc>
      </w:tr>
      <w:tr w:rsidR="003D095A" w:rsidRPr="00E11A2B" w14:paraId="6152D128" w14:textId="77777777" w:rsidTr="00942DD3">
        <w:trPr>
          <w:jc w:val="center"/>
        </w:trPr>
        <w:tc>
          <w:tcPr>
            <w:tcW w:w="3397" w:type="dxa"/>
          </w:tcPr>
          <w:p w14:paraId="0F286BB1" w14:textId="37A5DC8D" w:rsidR="003D095A" w:rsidRPr="005F3B4B" w:rsidRDefault="003D095A" w:rsidP="004A54B0">
            <w:pPr>
              <w:spacing w:before="60" w:after="60"/>
              <w:rPr>
                <w:rFonts w:asciiTheme="minorHAnsi" w:hAnsiTheme="minorHAnsi" w:cstheme="minorHAnsi"/>
              </w:rPr>
            </w:pPr>
            <w:r w:rsidRPr="005F3B4B">
              <w:rPr>
                <w:rFonts w:asciiTheme="minorHAnsi" w:hAnsiTheme="minorHAnsi" w:cstheme="minorHAnsi"/>
              </w:rPr>
              <w:t>Développement Spécifique (DS)</w:t>
            </w:r>
          </w:p>
        </w:tc>
        <w:tc>
          <w:tcPr>
            <w:tcW w:w="1418" w:type="dxa"/>
          </w:tcPr>
          <w:p w14:paraId="1CB83195" w14:textId="17D44419" w:rsidR="003D095A" w:rsidRPr="005F3B4B" w:rsidRDefault="00942DD3" w:rsidP="0090055B">
            <w:pPr>
              <w:spacing w:before="60" w:after="60"/>
              <w:jc w:val="center"/>
              <w:rPr>
                <w:rFonts w:asciiTheme="minorHAnsi" w:hAnsiTheme="minorHAnsi" w:cstheme="minorHAnsi"/>
              </w:rPr>
            </w:pPr>
            <w:r w:rsidRPr="005F3B4B">
              <w:rPr>
                <w:rFonts w:asciiTheme="minorHAnsi" w:hAnsiTheme="minorHAnsi" w:cstheme="minorHAnsi"/>
              </w:rPr>
              <w:t>1</w:t>
            </w:r>
          </w:p>
        </w:tc>
      </w:tr>
      <w:tr w:rsidR="003D095A" w:rsidRPr="00E11A2B" w14:paraId="2A985441" w14:textId="77777777" w:rsidTr="00942DD3">
        <w:trPr>
          <w:jc w:val="center"/>
        </w:trPr>
        <w:tc>
          <w:tcPr>
            <w:tcW w:w="3397" w:type="dxa"/>
          </w:tcPr>
          <w:p w14:paraId="25E9F493" w14:textId="5B73CF96" w:rsidR="003D095A" w:rsidRPr="005F3B4B" w:rsidRDefault="003D095A" w:rsidP="004A54B0">
            <w:pPr>
              <w:spacing w:before="60" w:after="60"/>
              <w:rPr>
                <w:rFonts w:asciiTheme="minorHAnsi" w:hAnsiTheme="minorHAnsi" w:cstheme="minorHAnsi"/>
              </w:rPr>
            </w:pPr>
            <w:r w:rsidRPr="005F3B4B">
              <w:rPr>
                <w:rFonts w:asciiTheme="minorHAnsi" w:hAnsiTheme="minorHAnsi" w:cstheme="minorHAnsi"/>
              </w:rPr>
              <w:t>Absent (ABS)</w:t>
            </w:r>
          </w:p>
        </w:tc>
        <w:tc>
          <w:tcPr>
            <w:tcW w:w="1418" w:type="dxa"/>
          </w:tcPr>
          <w:p w14:paraId="1B586E9E" w14:textId="61893E28" w:rsidR="003D095A" w:rsidRPr="005F3B4B" w:rsidRDefault="00942DD3" w:rsidP="0090055B">
            <w:pPr>
              <w:spacing w:before="60" w:after="60"/>
              <w:jc w:val="center"/>
              <w:rPr>
                <w:rFonts w:asciiTheme="minorHAnsi" w:hAnsiTheme="minorHAnsi" w:cstheme="minorHAnsi"/>
              </w:rPr>
            </w:pPr>
            <w:r w:rsidRPr="005F3B4B">
              <w:rPr>
                <w:rFonts w:asciiTheme="minorHAnsi" w:hAnsiTheme="minorHAnsi" w:cstheme="minorHAnsi"/>
              </w:rPr>
              <w:t>0</w:t>
            </w:r>
          </w:p>
        </w:tc>
      </w:tr>
    </w:tbl>
    <w:p w14:paraId="35E0632D" w14:textId="440DAA40" w:rsidR="005136A0" w:rsidRDefault="005A6853" w:rsidP="005A6853">
      <w:pPr>
        <w:rPr>
          <w:rFonts w:eastAsia="Times New Roman" w:cs="Calibri"/>
        </w:rPr>
      </w:pPr>
      <w:r>
        <w:rPr>
          <w:rFonts w:eastAsia="Times New Roman" w:cs="Calibri"/>
        </w:rPr>
        <w:t xml:space="preserve">Il est précisé que la couverture </w:t>
      </w:r>
      <w:r w:rsidR="00592078">
        <w:rPr>
          <w:rFonts w:eastAsia="Times New Roman" w:cs="Calibri"/>
        </w:rPr>
        <w:t>« </w:t>
      </w:r>
      <w:r>
        <w:rPr>
          <w:rFonts w:eastAsia="Times New Roman" w:cs="Calibri"/>
        </w:rPr>
        <w:t>standard</w:t>
      </w:r>
      <w:r w:rsidR="00592078">
        <w:rPr>
          <w:rFonts w:eastAsia="Times New Roman" w:cs="Calibri"/>
        </w:rPr>
        <w:t> »</w:t>
      </w:r>
      <w:r>
        <w:rPr>
          <w:rFonts w:eastAsia="Times New Roman" w:cs="Calibri"/>
        </w:rPr>
        <w:t xml:space="preserve"> du besoin couvre</w:t>
      </w:r>
      <w:r w:rsidR="00D93A6D">
        <w:rPr>
          <w:rFonts w:eastAsia="Times New Roman" w:cs="Calibri"/>
        </w:rPr>
        <w:t xml:space="preserve"> les éléments suivants</w:t>
      </w:r>
      <w:r>
        <w:rPr>
          <w:rFonts w:eastAsia="Times New Roman" w:cs="Calibri"/>
        </w:rPr>
        <w:t xml:space="preserve">, conformément à la notice des annexes 2 et </w:t>
      </w:r>
      <w:r w:rsidR="00DD2B1D">
        <w:rPr>
          <w:rFonts w:eastAsia="Times New Roman" w:cs="Calibri"/>
        </w:rPr>
        <w:t>3 du présent règlement de consultation</w:t>
      </w:r>
      <w:r>
        <w:rPr>
          <w:rFonts w:eastAsia="Times New Roman" w:cs="Calibri"/>
        </w:rPr>
        <w:t xml:space="preserve"> : </w:t>
      </w:r>
    </w:p>
    <w:p w14:paraId="6609674C" w14:textId="3C80C9CF" w:rsidR="005136A0" w:rsidRPr="005136A0" w:rsidRDefault="00473035" w:rsidP="005136A0">
      <w:pPr>
        <w:pStyle w:val="Paragraphedeliste"/>
        <w:numPr>
          <w:ilvl w:val="0"/>
          <w:numId w:val="51"/>
        </w:numPr>
        <w:rPr>
          <w:rFonts w:eastAsia="Times New Roman" w:cs="Calibri"/>
        </w:rPr>
      </w:pPr>
      <w:r w:rsidRPr="005136A0">
        <w:rPr>
          <w:rFonts w:eastAsia="Times New Roman" w:cs="Calibri"/>
          <w:i/>
        </w:rPr>
        <w:t>Standard</w:t>
      </w:r>
      <w:r w:rsidR="005A6853" w:rsidRPr="005136A0">
        <w:rPr>
          <w:rFonts w:eastAsia="Times New Roman" w:cs="Calibri"/>
          <w:i/>
        </w:rPr>
        <w:t xml:space="preserve"> natif, sans impact et modification du logiciel (cœur logiciel). </w:t>
      </w:r>
    </w:p>
    <w:p w14:paraId="4E836956" w14:textId="77777777" w:rsidR="005136A0" w:rsidRPr="005136A0" w:rsidRDefault="005A6853" w:rsidP="005136A0">
      <w:pPr>
        <w:pStyle w:val="Paragraphedeliste"/>
        <w:numPr>
          <w:ilvl w:val="0"/>
          <w:numId w:val="51"/>
        </w:numPr>
        <w:rPr>
          <w:rFonts w:eastAsia="Times New Roman" w:cs="Calibri"/>
        </w:rPr>
      </w:pPr>
      <w:r w:rsidRPr="005136A0">
        <w:rPr>
          <w:rFonts w:eastAsia="Times New Roman" w:cs="Calibri"/>
          <w:i/>
        </w:rPr>
        <w:t>Ce besoin existe et est opérationnel au sens « en production ou susceptible d’être mis en production à la n</w:t>
      </w:r>
      <w:r w:rsidR="00467C96" w:rsidRPr="005136A0">
        <w:rPr>
          <w:rFonts w:eastAsia="Times New Roman" w:cs="Calibri"/>
          <w:i/>
        </w:rPr>
        <w:t xml:space="preserve">otification de l'accord cadre ». </w:t>
      </w:r>
    </w:p>
    <w:p w14:paraId="506DD104" w14:textId="1CD5BB69" w:rsidR="005A6853" w:rsidRPr="005136A0" w:rsidRDefault="005A6853" w:rsidP="005136A0">
      <w:pPr>
        <w:pStyle w:val="Paragraphedeliste"/>
        <w:numPr>
          <w:ilvl w:val="0"/>
          <w:numId w:val="51"/>
        </w:numPr>
        <w:rPr>
          <w:rFonts w:eastAsia="Times New Roman" w:cs="Calibri"/>
        </w:rPr>
      </w:pPr>
      <w:r w:rsidRPr="005136A0">
        <w:rPr>
          <w:rFonts w:eastAsia="Times New Roman" w:cs="Calibri"/>
          <w:i/>
        </w:rPr>
        <w:t>Pour justifier du niveau de couverture du besoin, le candidat fournit la roadmap de son produit (depuis que le produit existe).</w:t>
      </w:r>
    </w:p>
    <w:p w14:paraId="014F9B8A" w14:textId="7C1D5AAE" w:rsidR="00942DD3" w:rsidRDefault="00942DD3" w:rsidP="00942DD3">
      <w:pPr>
        <w:rPr>
          <w:rFonts w:eastAsia="Times New Roman" w:cs="Calibri"/>
        </w:rPr>
      </w:pPr>
      <w:r>
        <w:rPr>
          <w:rFonts w:eastAsia="Times New Roman" w:cs="Calibri"/>
        </w:rPr>
        <w:t>Il est précisé que la note de 0 n’est applicable que pour les exigences définies comme « complémentaire ». Une exigence définie comme « </w:t>
      </w:r>
      <w:r w:rsidRPr="00942DD3">
        <w:rPr>
          <w:rFonts w:eastAsia="Times New Roman" w:cs="Calibri"/>
        </w:rPr>
        <w:t>obligatoire</w:t>
      </w:r>
      <w:r>
        <w:rPr>
          <w:rFonts w:eastAsia="Times New Roman" w:cs="Calibri"/>
        </w:rPr>
        <w:t> »</w:t>
      </w:r>
      <w:r w:rsidRPr="00942DD3">
        <w:rPr>
          <w:rFonts w:eastAsia="Times New Roman" w:cs="Calibri"/>
        </w:rPr>
        <w:t xml:space="preserve"> doit obligatoirement être satisfaite dans sa totalité́ et faire l’objet d’une réponse pour que l’offre du candidat soit recevable.</w:t>
      </w:r>
    </w:p>
    <w:p w14:paraId="3EFBF5A0" w14:textId="54D8B6B0" w:rsidR="00C112D9" w:rsidRPr="00942DD3" w:rsidRDefault="00942DD3" w:rsidP="00942DD3">
      <w:pPr>
        <w:pStyle w:val="Puce1"/>
        <w:spacing w:after="120"/>
      </w:pPr>
      <w:r>
        <w:t>B est déterminé selon le barème suivant au regard des précisions apportées par le candidat sur la manière dont est couvert le besoin :</w:t>
      </w:r>
    </w:p>
    <w:tbl>
      <w:tblPr>
        <w:tblW w:w="8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12"/>
        <w:gridCol w:w="1701"/>
        <w:gridCol w:w="5744"/>
      </w:tblGrid>
      <w:tr w:rsidR="00A66BC2" w:rsidRPr="00F72276" w14:paraId="120ADE8A" w14:textId="77777777" w:rsidTr="00D869A2">
        <w:trPr>
          <w:trHeight w:val="510"/>
          <w:jc w:val="center"/>
        </w:trPr>
        <w:tc>
          <w:tcPr>
            <w:tcW w:w="1212" w:type="dxa"/>
            <w:shd w:val="clear" w:color="auto" w:fill="auto"/>
            <w:noWrap/>
            <w:vAlign w:val="center"/>
          </w:tcPr>
          <w:p w14:paraId="7FDDC1ED" w14:textId="05992198" w:rsidR="00A66BC2" w:rsidRPr="00A66BC2" w:rsidRDefault="00A66BC2" w:rsidP="004A54B0">
            <w:pPr>
              <w:spacing w:before="0" w:after="0"/>
              <w:jc w:val="center"/>
              <w:rPr>
                <w:rFonts w:cs="Calibri"/>
              </w:rPr>
            </w:pPr>
            <w:r>
              <w:rPr>
                <w:rFonts w:cs="Calibri"/>
              </w:rPr>
              <w:t>0</w:t>
            </w:r>
          </w:p>
        </w:tc>
        <w:tc>
          <w:tcPr>
            <w:tcW w:w="1701" w:type="dxa"/>
            <w:shd w:val="clear" w:color="auto" w:fill="auto"/>
            <w:vAlign w:val="center"/>
          </w:tcPr>
          <w:p w14:paraId="79658C2B" w14:textId="7A162327" w:rsidR="00A66BC2" w:rsidRPr="00A66BC2" w:rsidRDefault="00A66BC2" w:rsidP="004A54B0">
            <w:pPr>
              <w:spacing w:before="0" w:after="0"/>
              <w:jc w:val="center"/>
              <w:rPr>
                <w:rFonts w:cs="Calibri"/>
              </w:rPr>
            </w:pPr>
            <w:r>
              <w:rPr>
                <w:rFonts w:cs="Calibri"/>
              </w:rPr>
              <w:t>Absent</w:t>
            </w:r>
          </w:p>
        </w:tc>
        <w:tc>
          <w:tcPr>
            <w:tcW w:w="5744" w:type="dxa"/>
            <w:shd w:val="clear" w:color="auto" w:fill="auto"/>
            <w:vAlign w:val="center"/>
          </w:tcPr>
          <w:p w14:paraId="47BF541E" w14:textId="12F39610" w:rsidR="00A66BC2" w:rsidRDefault="00A66BC2" w:rsidP="004A54B0">
            <w:pPr>
              <w:spacing w:before="0" w:after="0"/>
              <w:rPr>
                <w:rFonts w:cs="Calibri"/>
              </w:rPr>
            </w:pPr>
            <w:r>
              <w:rPr>
                <w:rFonts w:cs="Calibri"/>
              </w:rPr>
              <w:t>L’offre proposée ne contient aucun élément permettant d’évaluer la réponse au besoin</w:t>
            </w:r>
          </w:p>
        </w:tc>
      </w:tr>
      <w:tr w:rsidR="00942DD3" w:rsidRPr="00F72276" w14:paraId="22D2BB04" w14:textId="77777777" w:rsidTr="00D869A2">
        <w:trPr>
          <w:trHeight w:val="510"/>
          <w:jc w:val="center"/>
        </w:trPr>
        <w:tc>
          <w:tcPr>
            <w:tcW w:w="1212" w:type="dxa"/>
            <w:shd w:val="clear" w:color="auto" w:fill="FF0000"/>
            <w:noWrap/>
            <w:vAlign w:val="center"/>
          </w:tcPr>
          <w:p w14:paraId="58B72D64" w14:textId="77777777" w:rsidR="00942DD3" w:rsidRPr="00F72276" w:rsidRDefault="00942DD3" w:rsidP="00D869A2">
            <w:pPr>
              <w:spacing w:before="0" w:after="0"/>
              <w:jc w:val="center"/>
              <w:rPr>
                <w:rFonts w:cs="Calibri"/>
              </w:rPr>
            </w:pPr>
            <w:r w:rsidRPr="00F72276">
              <w:rPr>
                <w:rFonts w:cs="Calibri"/>
              </w:rPr>
              <w:t>1</w:t>
            </w:r>
          </w:p>
        </w:tc>
        <w:tc>
          <w:tcPr>
            <w:tcW w:w="1701" w:type="dxa"/>
            <w:shd w:val="clear" w:color="auto" w:fill="FF0000"/>
            <w:vAlign w:val="center"/>
          </w:tcPr>
          <w:p w14:paraId="065535C4" w14:textId="77777777" w:rsidR="00942DD3" w:rsidRPr="00F72276" w:rsidRDefault="00942DD3" w:rsidP="00D869A2">
            <w:pPr>
              <w:spacing w:before="0" w:after="0"/>
              <w:jc w:val="center"/>
              <w:rPr>
                <w:rFonts w:cs="Calibri"/>
              </w:rPr>
            </w:pPr>
            <w:r>
              <w:rPr>
                <w:rFonts w:cs="Calibri"/>
              </w:rPr>
              <w:t>Très insuffisant</w:t>
            </w:r>
          </w:p>
        </w:tc>
        <w:tc>
          <w:tcPr>
            <w:tcW w:w="5744" w:type="dxa"/>
            <w:shd w:val="clear" w:color="auto" w:fill="FF0000"/>
            <w:vAlign w:val="center"/>
          </w:tcPr>
          <w:p w14:paraId="0DFC4AEA" w14:textId="77777777" w:rsidR="00942DD3" w:rsidRPr="00F72276" w:rsidRDefault="00942DD3" w:rsidP="004A54B0">
            <w:pPr>
              <w:spacing w:before="0" w:after="0"/>
              <w:rPr>
                <w:rFonts w:cs="Calibri"/>
              </w:rPr>
            </w:pPr>
            <w:r>
              <w:rPr>
                <w:rFonts w:cs="Calibri"/>
              </w:rPr>
              <w:t>L</w:t>
            </w:r>
            <w:r w:rsidRPr="00F72276">
              <w:rPr>
                <w:rFonts w:cs="Calibri"/>
              </w:rPr>
              <w:t>’offre proposée répond de manière très insuffisante au besoin et/ou manque d'éléments d'appréciation</w:t>
            </w:r>
          </w:p>
        </w:tc>
      </w:tr>
      <w:tr w:rsidR="00942DD3" w:rsidRPr="00F72276" w14:paraId="14F0A10A" w14:textId="77777777" w:rsidTr="00D869A2">
        <w:trPr>
          <w:trHeight w:val="510"/>
          <w:jc w:val="center"/>
        </w:trPr>
        <w:tc>
          <w:tcPr>
            <w:tcW w:w="1212" w:type="dxa"/>
            <w:shd w:val="clear" w:color="auto" w:fill="FFC000"/>
            <w:noWrap/>
            <w:vAlign w:val="center"/>
          </w:tcPr>
          <w:p w14:paraId="095D5149" w14:textId="77777777" w:rsidR="00942DD3" w:rsidRPr="00F72276" w:rsidRDefault="00942DD3" w:rsidP="004A54B0">
            <w:pPr>
              <w:spacing w:before="0" w:after="0"/>
              <w:jc w:val="center"/>
              <w:rPr>
                <w:rFonts w:cs="Calibri"/>
              </w:rPr>
            </w:pPr>
            <w:r w:rsidRPr="00F72276">
              <w:rPr>
                <w:rFonts w:cs="Calibri"/>
              </w:rPr>
              <w:t>2</w:t>
            </w:r>
          </w:p>
        </w:tc>
        <w:tc>
          <w:tcPr>
            <w:tcW w:w="1701" w:type="dxa"/>
            <w:shd w:val="clear" w:color="auto" w:fill="FFC000"/>
            <w:vAlign w:val="center"/>
          </w:tcPr>
          <w:p w14:paraId="5C042646" w14:textId="77777777" w:rsidR="00942DD3" w:rsidRPr="00F72276" w:rsidRDefault="00942DD3" w:rsidP="004A54B0">
            <w:pPr>
              <w:spacing w:before="0" w:after="0"/>
              <w:jc w:val="center"/>
              <w:rPr>
                <w:rFonts w:cs="Calibri"/>
              </w:rPr>
            </w:pPr>
            <w:r>
              <w:rPr>
                <w:rFonts w:cs="Calibri"/>
              </w:rPr>
              <w:t>Insuffisant</w:t>
            </w:r>
          </w:p>
        </w:tc>
        <w:tc>
          <w:tcPr>
            <w:tcW w:w="5744" w:type="dxa"/>
            <w:shd w:val="clear" w:color="auto" w:fill="FFC000"/>
            <w:vAlign w:val="center"/>
          </w:tcPr>
          <w:p w14:paraId="263D3395" w14:textId="77777777" w:rsidR="00942DD3" w:rsidRPr="00F72276" w:rsidRDefault="00942DD3" w:rsidP="004A54B0">
            <w:pPr>
              <w:spacing w:before="0" w:after="0"/>
              <w:rPr>
                <w:rFonts w:cs="Calibri"/>
              </w:rPr>
            </w:pPr>
            <w:r>
              <w:rPr>
                <w:rFonts w:cs="Calibri"/>
              </w:rPr>
              <w:t>L</w:t>
            </w:r>
            <w:r w:rsidRPr="00F72276">
              <w:rPr>
                <w:rFonts w:cs="Calibri"/>
              </w:rPr>
              <w:t>’offre proposée</w:t>
            </w:r>
            <w:r>
              <w:rPr>
                <w:rFonts w:cs="Calibri"/>
              </w:rPr>
              <w:t xml:space="preserve"> ne répond que partiellement au besoin</w:t>
            </w:r>
            <w:r w:rsidRPr="00F72276">
              <w:rPr>
                <w:rFonts w:cs="Calibri"/>
              </w:rPr>
              <w:t>, les observations sont nombreuses et/ou importantes</w:t>
            </w:r>
          </w:p>
        </w:tc>
      </w:tr>
      <w:tr w:rsidR="00942DD3" w:rsidRPr="00F72276" w14:paraId="098AECE3" w14:textId="77777777" w:rsidTr="00D869A2">
        <w:trPr>
          <w:trHeight w:val="510"/>
          <w:jc w:val="center"/>
        </w:trPr>
        <w:tc>
          <w:tcPr>
            <w:tcW w:w="1212" w:type="dxa"/>
            <w:shd w:val="clear" w:color="auto" w:fill="FFFF00"/>
            <w:noWrap/>
            <w:vAlign w:val="center"/>
          </w:tcPr>
          <w:p w14:paraId="6E5EC22A" w14:textId="77777777" w:rsidR="00942DD3" w:rsidRPr="00F72276" w:rsidRDefault="00942DD3" w:rsidP="004A54B0">
            <w:pPr>
              <w:spacing w:before="0" w:after="0"/>
              <w:jc w:val="center"/>
              <w:rPr>
                <w:rFonts w:cs="Calibri"/>
              </w:rPr>
            </w:pPr>
            <w:r w:rsidRPr="00F72276">
              <w:rPr>
                <w:rFonts w:cs="Calibri"/>
              </w:rPr>
              <w:t>3</w:t>
            </w:r>
          </w:p>
        </w:tc>
        <w:tc>
          <w:tcPr>
            <w:tcW w:w="1701" w:type="dxa"/>
            <w:shd w:val="clear" w:color="auto" w:fill="FFFF00"/>
            <w:vAlign w:val="center"/>
          </w:tcPr>
          <w:p w14:paraId="444BB4AD" w14:textId="77777777" w:rsidR="00942DD3" w:rsidRPr="00F72276" w:rsidRDefault="00942DD3" w:rsidP="004A54B0">
            <w:pPr>
              <w:spacing w:before="0" w:after="0"/>
              <w:jc w:val="center"/>
              <w:rPr>
                <w:rFonts w:cs="Calibri"/>
              </w:rPr>
            </w:pPr>
            <w:r>
              <w:rPr>
                <w:rFonts w:cs="Calibri"/>
              </w:rPr>
              <w:t>Satisfaisant</w:t>
            </w:r>
          </w:p>
        </w:tc>
        <w:tc>
          <w:tcPr>
            <w:tcW w:w="5744" w:type="dxa"/>
            <w:shd w:val="clear" w:color="auto" w:fill="FFFF00"/>
            <w:vAlign w:val="center"/>
          </w:tcPr>
          <w:p w14:paraId="275F2E96" w14:textId="77777777" w:rsidR="00942DD3" w:rsidRPr="00F72276" w:rsidRDefault="00942DD3" w:rsidP="004A54B0">
            <w:pPr>
              <w:spacing w:before="0" w:after="0"/>
              <w:rPr>
                <w:rFonts w:cs="Calibri"/>
              </w:rPr>
            </w:pPr>
            <w:r>
              <w:rPr>
                <w:rFonts w:cs="Calibri"/>
              </w:rPr>
              <w:t>L</w:t>
            </w:r>
            <w:r w:rsidRPr="00F72276">
              <w:rPr>
                <w:rFonts w:cs="Calibri"/>
              </w:rPr>
              <w:t>’offre proposée répond de manière cohérente au besoin</w:t>
            </w:r>
          </w:p>
        </w:tc>
      </w:tr>
      <w:tr w:rsidR="00942DD3" w:rsidRPr="00F72276" w14:paraId="1C355114" w14:textId="77777777" w:rsidTr="00D869A2">
        <w:trPr>
          <w:trHeight w:val="510"/>
          <w:jc w:val="center"/>
        </w:trPr>
        <w:tc>
          <w:tcPr>
            <w:tcW w:w="1212" w:type="dxa"/>
            <w:shd w:val="clear" w:color="auto" w:fill="00B050"/>
            <w:noWrap/>
            <w:vAlign w:val="center"/>
          </w:tcPr>
          <w:p w14:paraId="31AE8361" w14:textId="77777777" w:rsidR="00942DD3" w:rsidRPr="00F72276" w:rsidRDefault="00942DD3" w:rsidP="004A54B0">
            <w:pPr>
              <w:spacing w:before="0" w:after="0"/>
              <w:jc w:val="center"/>
              <w:rPr>
                <w:rFonts w:cs="Calibri"/>
              </w:rPr>
            </w:pPr>
            <w:r w:rsidRPr="00F72276">
              <w:rPr>
                <w:rFonts w:cs="Calibri"/>
              </w:rPr>
              <w:lastRenderedPageBreak/>
              <w:t>4</w:t>
            </w:r>
          </w:p>
        </w:tc>
        <w:tc>
          <w:tcPr>
            <w:tcW w:w="1701" w:type="dxa"/>
            <w:shd w:val="clear" w:color="auto" w:fill="00B050"/>
            <w:vAlign w:val="center"/>
          </w:tcPr>
          <w:p w14:paraId="0EF2DB96" w14:textId="77777777" w:rsidR="00942DD3" w:rsidRPr="00F72276" w:rsidRDefault="00942DD3" w:rsidP="004A54B0">
            <w:pPr>
              <w:spacing w:before="0" w:after="0"/>
              <w:jc w:val="center"/>
              <w:rPr>
                <w:rFonts w:cs="Calibri"/>
              </w:rPr>
            </w:pPr>
            <w:r>
              <w:rPr>
                <w:rFonts w:cs="Calibri"/>
              </w:rPr>
              <w:t>Très satisfaisant</w:t>
            </w:r>
          </w:p>
        </w:tc>
        <w:tc>
          <w:tcPr>
            <w:tcW w:w="5744" w:type="dxa"/>
            <w:shd w:val="clear" w:color="auto" w:fill="00B050"/>
            <w:vAlign w:val="center"/>
          </w:tcPr>
          <w:p w14:paraId="15DEB793" w14:textId="77777777" w:rsidR="00942DD3" w:rsidRPr="00F72276" w:rsidRDefault="00942DD3" w:rsidP="004A54B0">
            <w:pPr>
              <w:spacing w:before="0" w:after="0"/>
              <w:rPr>
                <w:rFonts w:cs="Calibri"/>
              </w:rPr>
            </w:pPr>
            <w:r>
              <w:rPr>
                <w:rFonts w:cs="Calibri"/>
              </w:rPr>
              <w:t>L</w:t>
            </w:r>
            <w:r w:rsidRPr="00F72276">
              <w:rPr>
                <w:rFonts w:cs="Calibri"/>
              </w:rPr>
              <w:t>’offre proposée répond de manière très pertinente au besoin, standard élevé, plus-value fonctionnelle ou technique</w:t>
            </w:r>
          </w:p>
        </w:tc>
      </w:tr>
    </w:tbl>
    <w:p w14:paraId="603F5BBE" w14:textId="40CBEFE1" w:rsidR="00A66BC2" w:rsidRDefault="00A66BC2" w:rsidP="004A54B0">
      <w:pPr>
        <w:rPr>
          <w:rFonts w:eastAsia="Times New Roman" w:cs="Calibri"/>
        </w:rPr>
      </w:pPr>
      <w:r>
        <w:rPr>
          <w:rFonts w:eastAsia="Times New Roman" w:cs="Calibri"/>
        </w:rPr>
        <w:t>Il est précisé que la note de 0 n’est applicable que pour les exigences définies comme « complémentaire ». Une exigence définie comme « </w:t>
      </w:r>
      <w:r w:rsidRPr="00942DD3">
        <w:rPr>
          <w:rFonts w:eastAsia="Times New Roman" w:cs="Calibri"/>
        </w:rPr>
        <w:t>obligatoire</w:t>
      </w:r>
      <w:r>
        <w:rPr>
          <w:rFonts w:eastAsia="Times New Roman" w:cs="Calibri"/>
        </w:rPr>
        <w:t> »</w:t>
      </w:r>
      <w:r w:rsidRPr="00942DD3">
        <w:rPr>
          <w:rFonts w:eastAsia="Times New Roman" w:cs="Calibri"/>
        </w:rPr>
        <w:t xml:space="preserve"> doit obligatoirement être satisfaite dans sa totalité́ et faire l’objet d’une réponse pour que l’offre du candidat soit recevable.</w:t>
      </w:r>
    </w:p>
    <w:p w14:paraId="6ABE6BC5" w14:textId="724E45A1" w:rsidR="00BF6176" w:rsidRDefault="00BF6176" w:rsidP="004A54B0">
      <w:pPr>
        <w:rPr>
          <w:rFonts w:eastAsia="Times New Roman" w:cs="Calibri"/>
        </w:rPr>
      </w:pPr>
    </w:p>
    <w:p w14:paraId="3FD21FDC" w14:textId="77777777" w:rsidR="00BF6176" w:rsidRDefault="00BF6176" w:rsidP="004A54B0">
      <w:pPr>
        <w:rPr>
          <w:rFonts w:eastAsia="Times New Roman" w:cs="Calibri"/>
        </w:rPr>
      </w:pPr>
    </w:p>
    <w:p w14:paraId="7821B36E" w14:textId="78980CB4" w:rsidR="006A13F0" w:rsidRPr="00D37A65" w:rsidRDefault="006A13F0" w:rsidP="006A13F0">
      <w:pPr>
        <w:pStyle w:val="Paragraphedeliste"/>
        <w:numPr>
          <w:ilvl w:val="1"/>
          <w:numId w:val="36"/>
        </w:numPr>
        <w:rPr>
          <w:rFonts w:eastAsia="Times New Roman" w:cs="Calibri"/>
          <w:i/>
        </w:rPr>
      </w:pPr>
      <w:r w:rsidRPr="00D37A65">
        <w:rPr>
          <w:rFonts w:eastAsia="Times New Roman" w:cs="Calibri"/>
          <w:i/>
        </w:rPr>
        <w:t>Pour les exigences contenues dans l’onglet 2 du cadre de réponse</w:t>
      </w:r>
      <w:r w:rsidR="00060D5D" w:rsidRPr="00D37A65">
        <w:rPr>
          <w:rFonts w:eastAsia="Times New Roman" w:cs="Calibri"/>
          <w:i/>
        </w:rPr>
        <w:t xml:space="preserve"> « Exigences fonctionnelles »</w:t>
      </w:r>
    </w:p>
    <w:p w14:paraId="428D6555" w14:textId="55582375" w:rsidR="006A13F0" w:rsidRPr="009E0AF7" w:rsidRDefault="006A13F0" w:rsidP="006A13F0">
      <w:pPr>
        <w:rPr>
          <w:rFonts w:eastAsia="Times New Roman" w:cs="Calibri"/>
        </w:rPr>
      </w:pPr>
      <w:r w:rsidRPr="006A13F0">
        <w:rPr>
          <w:rFonts w:eastAsia="Times New Roman" w:cs="Calibri"/>
        </w:rPr>
        <w:t xml:space="preserve">Chaque exigence contenue dans l’onglet </w:t>
      </w:r>
      <w:r>
        <w:rPr>
          <w:rFonts w:eastAsia="Times New Roman" w:cs="Calibri"/>
        </w:rPr>
        <w:t>2</w:t>
      </w:r>
      <w:r w:rsidRPr="006A13F0">
        <w:rPr>
          <w:rFonts w:eastAsia="Times New Roman" w:cs="Calibri"/>
        </w:rPr>
        <w:t xml:space="preserve"> du cadre de réponse fonctionnel se voit attribuer </w:t>
      </w:r>
      <w:r w:rsidR="00060D5D">
        <w:rPr>
          <w:rFonts w:eastAsia="Times New Roman" w:cs="Calibri"/>
        </w:rPr>
        <w:t xml:space="preserve">une note </w:t>
      </w:r>
      <w:r>
        <w:rPr>
          <w:rFonts w:eastAsia="Times New Roman" w:cs="Calibri"/>
        </w:rPr>
        <w:t xml:space="preserve">selon </w:t>
      </w:r>
      <w:r w:rsidRPr="009E0AF7">
        <w:rPr>
          <w:rFonts w:eastAsia="Times New Roman" w:cs="Calibri"/>
        </w:rPr>
        <w:t>le barème suivant au regard des précisions apportées par le candidat sur la manière dont est couvert le besoin :</w:t>
      </w:r>
    </w:p>
    <w:tbl>
      <w:tblPr>
        <w:tblW w:w="8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12"/>
        <w:gridCol w:w="1701"/>
        <w:gridCol w:w="5744"/>
      </w:tblGrid>
      <w:tr w:rsidR="00A66BC2" w:rsidRPr="00F72276" w14:paraId="6CF48352" w14:textId="77777777" w:rsidTr="00F35831">
        <w:trPr>
          <w:trHeight w:val="510"/>
          <w:jc w:val="center"/>
        </w:trPr>
        <w:tc>
          <w:tcPr>
            <w:tcW w:w="1212" w:type="dxa"/>
            <w:shd w:val="clear" w:color="auto" w:fill="FF0000"/>
            <w:noWrap/>
            <w:vAlign w:val="center"/>
          </w:tcPr>
          <w:p w14:paraId="3DD54729" w14:textId="77777777" w:rsidR="00A66BC2" w:rsidRPr="00F72276" w:rsidRDefault="00A66BC2" w:rsidP="00F35831">
            <w:pPr>
              <w:spacing w:before="0" w:after="0"/>
              <w:jc w:val="center"/>
              <w:rPr>
                <w:rFonts w:cs="Calibri"/>
              </w:rPr>
            </w:pPr>
            <w:r w:rsidRPr="00F72276">
              <w:rPr>
                <w:rFonts w:cs="Calibri"/>
              </w:rPr>
              <w:t>1</w:t>
            </w:r>
          </w:p>
        </w:tc>
        <w:tc>
          <w:tcPr>
            <w:tcW w:w="1701" w:type="dxa"/>
            <w:shd w:val="clear" w:color="auto" w:fill="FF0000"/>
            <w:vAlign w:val="center"/>
          </w:tcPr>
          <w:p w14:paraId="3A17C2FE" w14:textId="77777777" w:rsidR="00A66BC2" w:rsidRPr="00F72276" w:rsidRDefault="00A66BC2" w:rsidP="00F35831">
            <w:pPr>
              <w:spacing w:before="0" w:after="0"/>
              <w:jc w:val="center"/>
              <w:rPr>
                <w:rFonts w:cs="Calibri"/>
              </w:rPr>
            </w:pPr>
            <w:r>
              <w:rPr>
                <w:rFonts w:cs="Calibri"/>
              </w:rPr>
              <w:t>Très insuffisant</w:t>
            </w:r>
          </w:p>
        </w:tc>
        <w:tc>
          <w:tcPr>
            <w:tcW w:w="5744" w:type="dxa"/>
            <w:shd w:val="clear" w:color="auto" w:fill="FF0000"/>
            <w:vAlign w:val="center"/>
          </w:tcPr>
          <w:p w14:paraId="3CA04E9C" w14:textId="77777777" w:rsidR="00A66BC2" w:rsidRPr="00F72276" w:rsidRDefault="00A66BC2" w:rsidP="00F35831">
            <w:pPr>
              <w:spacing w:before="0" w:after="0"/>
              <w:rPr>
                <w:rFonts w:cs="Calibri"/>
              </w:rPr>
            </w:pPr>
            <w:r>
              <w:rPr>
                <w:rFonts w:cs="Calibri"/>
              </w:rPr>
              <w:t>L</w:t>
            </w:r>
            <w:r w:rsidRPr="00F72276">
              <w:rPr>
                <w:rFonts w:cs="Calibri"/>
              </w:rPr>
              <w:t>’offre proposée répond de manière très insuffisante au besoin et/ou manque d'éléments d'appréciation</w:t>
            </w:r>
          </w:p>
        </w:tc>
      </w:tr>
      <w:tr w:rsidR="00A66BC2" w:rsidRPr="00F72276" w14:paraId="61FEA15B" w14:textId="77777777" w:rsidTr="00F35831">
        <w:trPr>
          <w:trHeight w:val="510"/>
          <w:jc w:val="center"/>
        </w:trPr>
        <w:tc>
          <w:tcPr>
            <w:tcW w:w="1212" w:type="dxa"/>
            <w:shd w:val="clear" w:color="auto" w:fill="FFC000"/>
            <w:noWrap/>
            <w:vAlign w:val="center"/>
          </w:tcPr>
          <w:p w14:paraId="7B5EDA05" w14:textId="77777777" w:rsidR="00A66BC2" w:rsidRPr="00F72276" w:rsidRDefault="00A66BC2" w:rsidP="00F35831">
            <w:pPr>
              <w:spacing w:before="0" w:after="0"/>
              <w:jc w:val="center"/>
              <w:rPr>
                <w:rFonts w:cs="Calibri"/>
              </w:rPr>
            </w:pPr>
            <w:r w:rsidRPr="00F72276">
              <w:rPr>
                <w:rFonts w:cs="Calibri"/>
              </w:rPr>
              <w:t>2</w:t>
            </w:r>
          </w:p>
        </w:tc>
        <w:tc>
          <w:tcPr>
            <w:tcW w:w="1701" w:type="dxa"/>
            <w:shd w:val="clear" w:color="auto" w:fill="FFC000"/>
            <w:vAlign w:val="center"/>
          </w:tcPr>
          <w:p w14:paraId="00DEEE20" w14:textId="77777777" w:rsidR="00A66BC2" w:rsidRPr="00F72276" w:rsidRDefault="00A66BC2" w:rsidP="00F35831">
            <w:pPr>
              <w:spacing w:before="0" w:after="0"/>
              <w:jc w:val="center"/>
              <w:rPr>
                <w:rFonts w:cs="Calibri"/>
              </w:rPr>
            </w:pPr>
            <w:r>
              <w:rPr>
                <w:rFonts w:cs="Calibri"/>
              </w:rPr>
              <w:t>Insuffisant</w:t>
            </w:r>
          </w:p>
        </w:tc>
        <w:tc>
          <w:tcPr>
            <w:tcW w:w="5744" w:type="dxa"/>
            <w:shd w:val="clear" w:color="auto" w:fill="FFC000"/>
            <w:vAlign w:val="center"/>
          </w:tcPr>
          <w:p w14:paraId="0362024B" w14:textId="77777777" w:rsidR="00A66BC2" w:rsidRPr="00F72276" w:rsidRDefault="00A66BC2" w:rsidP="00F35831">
            <w:pPr>
              <w:spacing w:before="0" w:after="0"/>
              <w:rPr>
                <w:rFonts w:cs="Calibri"/>
              </w:rPr>
            </w:pPr>
            <w:r>
              <w:rPr>
                <w:rFonts w:cs="Calibri"/>
              </w:rPr>
              <w:t>L</w:t>
            </w:r>
            <w:r w:rsidRPr="00F72276">
              <w:rPr>
                <w:rFonts w:cs="Calibri"/>
              </w:rPr>
              <w:t>’offre proposée</w:t>
            </w:r>
            <w:r>
              <w:rPr>
                <w:rFonts w:cs="Calibri"/>
              </w:rPr>
              <w:t xml:space="preserve"> ne répond que partiellement au besoin</w:t>
            </w:r>
            <w:r w:rsidRPr="00F72276">
              <w:rPr>
                <w:rFonts w:cs="Calibri"/>
              </w:rPr>
              <w:t>, les observations sont nombreuses et/ou importantes</w:t>
            </w:r>
          </w:p>
        </w:tc>
      </w:tr>
      <w:tr w:rsidR="00A66BC2" w:rsidRPr="00F72276" w14:paraId="5B88546D" w14:textId="77777777" w:rsidTr="00F35831">
        <w:trPr>
          <w:trHeight w:val="510"/>
          <w:jc w:val="center"/>
        </w:trPr>
        <w:tc>
          <w:tcPr>
            <w:tcW w:w="1212" w:type="dxa"/>
            <w:shd w:val="clear" w:color="auto" w:fill="FFFF00"/>
            <w:noWrap/>
            <w:vAlign w:val="center"/>
          </w:tcPr>
          <w:p w14:paraId="0081088C" w14:textId="77777777" w:rsidR="00A66BC2" w:rsidRPr="00F72276" w:rsidRDefault="00A66BC2" w:rsidP="00F35831">
            <w:pPr>
              <w:spacing w:before="0" w:after="0"/>
              <w:jc w:val="center"/>
              <w:rPr>
                <w:rFonts w:cs="Calibri"/>
              </w:rPr>
            </w:pPr>
            <w:r w:rsidRPr="00F72276">
              <w:rPr>
                <w:rFonts w:cs="Calibri"/>
              </w:rPr>
              <w:t>3</w:t>
            </w:r>
          </w:p>
        </w:tc>
        <w:tc>
          <w:tcPr>
            <w:tcW w:w="1701" w:type="dxa"/>
            <w:shd w:val="clear" w:color="auto" w:fill="FFFF00"/>
            <w:vAlign w:val="center"/>
          </w:tcPr>
          <w:p w14:paraId="713186F9" w14:textId="77777777" w:rsidR="00A66BC2" w:rsidRPr="00F72276" w:rsidRDefault="00A66BC2" w:rsidP="00F35831">
            <w:pPr>
              <w:spacing w:before="0" w:after="0"/>
              <w:jc w:val="center"/>
              <w:rPr>
                <w:rFonts w:cs="Calibri"/>
              </w:rPr>
            </w:pPr>
            <w:r>
              <w:rPr>
                <w:rFonts w:cs="Calibri"/>
              </w:rPr>
              <w:t>Satisfaisant</w:t>
            </w:r>
          </w:p>
        </w:tc>
        <w:tc>
          <w:tcPr>
            <w:tcW w:w="5744" w:type="dxa"/>
            <w:shd w:val="clear" w:color="auto" w:fill="FFFF00"/>
            <w:vAlign w:val="center"/>
          </w:tcPr>
          <w:p w14:paraId="1413ED6E" w14:textId="77777777" w:rsidR="00A66BC2" w:rsidRPr="00F72276" w:rsidRDefault="00A66BC2" w:rsidP="00F35831">
            <w:pPr>
              <w:spacing w:before="0" w:after="0"/>
              <w:rPr>
                <w:rFonts w:cs="Calibri"/>
              </w:rPr>
            </w:pPr>
            <w:r>
              <w:rPr>
                <w:rFonts w:cs="Calibri"/>
              </w:rPr>
              <w:t>L</w:t>
            </w:r>
            <w:r w:rsidRPr="00F72276">
              <w:rPr>
                <w:rFonts w:cs="Calibri"/>
              </w:rPr>
              <w:t>’offre proposée répond de manière cohérente au besoin</w:t>
            </w:r>
          </w:p>
        </w:tc>
      </w:tr>
      <w:tr w:rsidR="00A66BC2" w:rsidRPr="00F72276" w14:paraId="1A431D2D" w14:textId="77777777" w:rsidTr="00F35831">
        <w:trPr>
          <w:trHeight w:val="510"/>
          <w:jc w:val="center"/>
        </w:trPr>
        <w:tc>
          <w:tcPr>
            <w:tcW w:w="1212" w:type="dxa"/>
            <w:shd w:val="clear" w:color="auto" w:fill="00B050"/>
            <w:noWrap/>
            <w:vAlign w:val="center"/>
          </w:tcPr>
          <w:p w14:paraId="181BADAC" w14:textId="77777777" w:rsidR="00A66BC2" w:rsidRPr="00F72276" w:rsidRDefault="00A66BC2" w:rsidP="00F35831">
            <w:pPr>
              <w:spacing w:before="0" w:after="0"/>
              <w:jc w:val="center"/>
              <w:rPr>
                <w:rFonts w:cs="Calibri"/>
              </w:rPr>
            </w:pPr>
            <w:r w:rsidRPr="00F72276">
              <w:rPr>
                <w:rFonts w:cs="Calibri"/>
              </w:rPr>
              <w:t>4</w:t>
            </w:r>
          </w:p>
        </w:tc>
        <w:tc>
          <w:tcPr>
            <w:tcW w:w="1701" w:type="dxa"/>
            <w:shd w:val="clear" w:color="auto" w:fill="00B050"/>
            <w:vAlign w:val="center"/>
          </w:tcPr>
          <w:p w14:paraId="78E24B50" w14:textId="77777777" w:rsidR="00A66BC2" w:rsidRPr="00F72276" w:rsidRDefault="00A66BC2" w:rsidP="00F35831">
            <w:pPr>
              <w:spacing w:before="0" w:after="0"/>
              <w:jc w:val="center"/>
              <w:rPr>
                <w:rFonts w:cs="Calibri"/>
              </w:rPr>
            </w:pPr>
            <w:r>
              <w:rPr>
                <w:rFonts w:cs="Calibri"/>
              </w:rPr>
              <w:t>Très satisfaisant</w:t>
            </w:r>
          </w:p>
        </w:tc>
        <w:tc>
          <w:tcPr>
            <w:tcW w:w="5744" w:type="dxa"/>
            <w:shd w:val="clear" w:color="auto" w:fill="00B050"/>
            <w:vAlign w:val="center"/>
          </w:tcPr>
          <w:p w14:paraId="1C70463C" w14:textId="77777777" w:rsidR="00A66BC2" w:rsidRPr="00F72276" w:rsidRDefault="00A66BC2" w:rsidP="00F35831">
            <w:pPr>
              <w:spacing w:before="0" w:after="0"/>
              <w:rPr>
                <w:rFonts w:cs="Calibri"/>
              </w:rPr>
            </w:pPr>
            <w:r>
              <w:rPr>
                <w:rFonts w:cs="Calibri"/>
              </w:rPr>
              <w:t>L</w:t>
            </w:r>
            <w:r w:rsidRPr="00F72276">
              <w:rPr>
                <w:rFonts w:cs="Calibri"/>
              </w:rPr>
              <w:t>’offre proposée répond de manière très pertinente au besoin, standard élevé, plus-value fonctionnelle ou technique</w:t>
            </w:r>
          </w:p>
        </w:tc>
      </w:tr>
    </w:tbl>
    <w:p w14:paraId="3EFE91F7" w14:textId="43BA28DC" w:rsidR="00A66BC2" w:rsidRDefault="00A66BC2" w:rsidP="00A66BC2">
      <w:pPr>
        <w:rPr>
          <w:rFonts w:eastAsia="Times New Roman" w:cs="Calibri"/>
        </w:rPr>
      </w:pPr>
      <w:r>
        <w:rPr>
          <w:rFonts w:eastAsia="Times New Roman" w:cs="Calibri"/>
        </w:rPr>
        <w:t xml:space="preserve">Il est précisé </w:t>
      </w:r>
      <w:r w:rsidR="00916EE5">
        <w:rPr>
          <w:rFonts w:eastAsia="Times New Roman" w:cs="Calibri"/>
        </w:rPr>
        <w:t>qu’une u</w:t>
      </w:r>
      <w:r>
        <w:rPr>
          <w:rFonts w:eastAsia="Times New Roman" w:cs="Calibri"/>
        </w:rPr>
        <w:t>ne exigence définie comme « </w:t>
      </w:r>
      <w:r w:rsidRPr="00942DD3">
        <w:rPr>
          <w:rFonts w:eastAsia="Times New Roman" w:cs="Calibri"/>
        </w:rPr>
        <w:t>obligatoire</w:t>
      </w:r>
      <w:r>
        <w:rPr>
          <w:rFonts w:eastAsia="Times New Roman" w:cs="Calibri"/>
        </w:rPr>
        <w:t> »</w:t>
      </w:r>
      <w:r w:rsidRPr="00942DD3">
        <w:rPr>
          <w:rFonts w:eastAsia="Times New Roman" w:cs="Calibri"/>
        </w:rPr>
        <w:t xml:space="preserve"> doit obligatoirement être satisfaite dans sa totalité́ et faire l’objet d’une réponse pour que l’offre du candidat soit recevable.</w:t>
      </w:r>
    </w:p>
    <w:p w14:paraId="3AADA238" w14:textId="1FD5D59B" w:rsidR="00A66BC2" w:rsidRDefault="00A66BC2" w:rsidP="00A66BC2">
      <w:pPr>
        <w:rPr>
          <w:rFonts w:eastAsia="Times New Roman" w:cs="Calibri"/>
        </w:rPr>
      </w:pPr>
      <w:r>
        <w:rPr>
          <w:rFonts w:eastAsia="Times New Roman" w:cs="Calibri"/>
        </w:rPr>
        <w:t>Pour un sous-critère considéré, les points attribués à l’ensemble des exigences</w:t>
      </w:r>
      <w:r w:rsidR="001F0ED4">
        <w:rPr>
          <w:rFonts w:eastAsia="Times New Roman" w:cs="Calibri"/>
        </w:rPr>
        <w:t>, i.e. contenues dans les onglets 1 et 2</w:t>
      </w:r>
      <w:r w:rsidR="00060D5D">
        <w:rPr>
          <w:rFonts w:eastAsia="Times New Roman" w:cs="Calibri"/>
        </w:rPr>
        <w:t>,</w:t>
      </w:r>
      <w:r>
        <w:rPr>
          <w:rFonts w:eastAsia="Times New Roman" w:cs="Calibri"/>
        </w:rPr>
        <w:t xml:space="preserve"> sont ensuite additionnés pour former un nombre global de points.</w:t>
      </w:r>
    </w:p>
    <w:p w14:paraId="32350A06" w14:textId="592BA93D" w:rsidR="00A66BC2" w:rsidRDefault="00A66BC2" w:rsidP="00A66BC2">
      <w:pPr>
        <w:rPr>
          <w:rFonts w:eastAsia="Times New Roman" w:cs="Calibri"/>
        </w:rPr>
      </w:pPr>
      <w:r>
        <w:rPr>
          <w:rFonts w:eastAsia="Times New Roman" w:cs="Calibri"/>
        </w:rPr>
        <w:t>L’offre obtenant le nombre global de points le plus élevé, pour un sous-critère considéré, obtient la note de 20/20. Les autres offres sont notées selon l’application de la formule suivante :</w:t>
      </w:r>
    </w:p>
    <w:p w14:paraId="37CE4D31" w14:textId="77777777" w:rsidR="00A66BC2" w:rsidRDefault="00A66BC2" w:rsidP="00A66BC2">
      <w:pPr>
        <w:pBdr>
          <w:top w:val="single" w:sz="4" w:space="1" w:color="auto"/>
          <w:left w:val="single" w:sz="4" w:space="4" w:color="auto"/>
          <w:bottom w:val="single" w:sz="4" w:space="1" w:color="auto"/>
          <w:right w:val="single" w:sz="4" w:space="4" w:color="auto"/>
        </w:pBdr>
        <w:jc w:val="center"/>
        <w:rPr>
          <w:rFonts w:eastAsia="Times New Roman" w:cs="Calibri"/>
        </w:rPr>
      </w:pPr>
      <w:r>
        <w:rPr>
          <w:rFonts w:eastAsia="Times New Roman" w:cs="Calibri"/>
        </w:rPr>
        <w:t>Note = 20 x Nombre global de points de l’offre notée / Nombre global de points le plus élevé</w:t>
      </w:r>
    </w:p>
    <w:p w14:paraId="4EB915DA" w14:textId="71C8DB11" w:rsidR="00BF6176" w:rsidDel="00FD290A" w:rsidRDefault="00BF6176">
      <w:pPr>
        <w:spacing w:before="0" w:after="0"/>
        <w:jc w:val="left"/>
        <w:rPr>
          <w:del w:id="181" w:author="CHANDIOUX Virginie (CNAM / Paris)" w:date="2025-07-17T13:16:00Z"/>
          <w:rFonts w:eastAsia="Times New Roman" w:cs="Calibri"/>
          <w:b/>
        </w:rPr>
      </w:pPr>
      <w:del w:id="182" w:author="CHANDIOUX Virginie (CNAM / Paris)" w:date="2025-07-17T13:16:00Z">
        <w:r w:rsidDel="00FD290A">
          <w:rPr>
            <w:rFonts w:eastAsia="Times New Roman" w:cs="Calibri"/>
            <w:b/>
          </w:rPr>
          <w:br w:type="page"/>
        </w:r>
      </w:del>
    </w:p>
    <w:p w14:paraId="573EBA3B" w14:textId="78A78C2A" w:rsidR="001F0ED4" w:rsidRPr="008C59D3" w:rsidRDefault="001F0ED4" w:rsidP="001F0ED4">
      <w:pPr>
        <w:pStyle w:val="Paragraphedeliste"/>
        <w:numPr>
          <w:ilvl w:val="0"/>
          <w:numId w:val="36"/>
        </w:numPr>
        <w:rPr>
          <w:rFonts w:eastAsia="Times New Roman" w:cs="Calibri"/>
          <w:b/>
        </w:rPr>
      </w:pPr>
      <w:r w:rsidRPr="008C59D3">
        <w:rPr>
          <w:rFonts w:eastAsia="Times New Roman" w:cs="Calibri"/>
          <w:b/>
        </w:rPr>
        <w:lastRenderedPageBreak/>
        <w:t>Sous-</w:t>
      </w:r>
      <w:r w:rsidR="008C59D3" w:rsidRPr="008C59D3">
        <w:rPr>
          <w:rFonts w:eastAsia="Times New Roman" w:cs="Calibri"/>
          <w:b/>
        </w:rPr>
        <w:t>sous-</w:t>
      </w:r>
      <w:r w:rsidRPr="008C59D3">
        <w:rPr>
          <w:rFonts w:eastAsia="Times New Roman" w:cs="Calibri"/>
          <w:b/>
        </w:rPr>
        <w:t>critère 1.2 « Volet technique »</w:t>
      </w:r>
    </w:p>
    <w:p w14:paraId="552EB555" w14:textId="3BB012E6" w:rsidR="00D869A2" w:rsidRPr="001D710A" w:rsidRDefault="00D869A2" w:rsidP="00D869A2">
      <w:pPr>
        <w:pStyle w:val="Paragraphedeliste"/>
        <w:numPr>
          <w:ilvl w:val="1"/>
          <w:numId w:val="36"/>
        </w:numPr>
        <w:rPr>
          <w:rFonts w:eastAsia="Times New Roman" w:cs="Calibri"/>
          <w:i/>
        </w:rPr>
      </w:pPr>
      <w:r w:rsidRPr="001D710A">
        <w:rPr>
          <w:rFonts w:eastAsia="Times New Roman" w:cs="Calibri"/>
          <w:i/>
        </w:rPr>
        <w:t>Pour les exigences contenues dans l’onglet 1 du cadre de réponse</w:t>
      </w:r>
      <w:r w:rsidR="00060D5D" w:rsidRPr="001D710A">
        <w:rPr>
          <w:rFonts w:eastAsia="Times New Roman" w:cs="Calibri"/>
          <w:i/>
        </w:rPr>
        <w:t xml:space="preserve"> « Exigences techniques »</w:t>
      </w:r>
    </w:p>
    <w:p w14:paraId="7BEF728A" w14:textId="4126998C" w:rsidR="00D869A2" w:rsidRDefault="00D869A2" w:rsidP="00D869A2">
      <w:pPr>
        <w:rPr>
          <w:rFonts w:eastAsia="Times New Roman" w:cs="Calibri"/>
        </w:rPr>
      </w:pPr>
      <w:r>
        <w:rPr>
          <w:rFonts w:eastAsia="Times New Roman" w:cs="Calibri"/>
        </w:rPr>
        <w:t>Chaque exigence contenue dans l’onglet 1 du cadre de réponse se voit attribuer un nombre de points en application de la formule suivante :</w:t>
      </w:r>
    </w:p>
    <w:p w14:paraId="2C0A1138" w14:textId="77777777" w:rsidR="00D869A2" w:rsidRDefault="00D869A2" w:rsidP="00D869A2">
      <w:pPr>
        <w:jc w:val="center"/>
        <w:rPr>
          <w:rFonts w:eastAsia="Times New Roman" w:cs="Calibri"/>
        </w:rPr>
      </w:pPr>
      <w:proofErr w:type="gramStart"/>
      <w:r w:rsidRPr="00060D5D">
        <w:rPr>
          <w:rFonts w:eastAsia="Times New Roman" w:cs="Calibri"/>
        </w:rPr>
        <w:t>Nombre de points</w:t>
      </w:r>
      <w:proofErr w:type="gramEnd"/>
      <w:r w:rsidRPr="00060D5D">
        <w:rPr>
          <w:rFonts w:eastAsia="Times New Roman" w:cs="Calibri"/>
        </w:rPr>
        <w:t xml:space="preserve"> total d’une exigence = A*(50%+(1-50%)*B/4)</w:t>
      </w:r>
    </w:p>
    <w:p w14:paraId="19435934" w14:textId="77777777" w:rsidR="00D869A2" w:rsidRDefault="00D869A2" w:rsidP="00D869A2">
      <w:pPr>
        <w:rPr>
          <w:rFonts w:eastAsia="Times New Roman" w:cs="Calibri"/>
        </w:rPr>
      </w:pPr>
      <w:r>
        <w:rPr>
          <w:rFonts w:eastAsia="Times New Roman" w:cs="Calibri"/>
        </w:rPr>
        <w:t>Dans laquelle :</w:t>
      </w:r>
    </w:p>
    <w:p w14:paraId="47C1DAC9" w14:textId="77777777" w:rsidR="00D869A2" w:rsidRPr="004B640E" w:rsidRDefault="00D869A2" w:rsidP="00D869A2">
      <w:pPr>
        <w:pStyle w:val="Puce1"/>
        <w:spacing w:after="120"/>
      </w:pPr>
      <w:r>
        <w:t>A est déterminé</w:t>
      </w:r>
      <w:r w:rsidRPr="004B640E">
        <w:t xml:space="preserve"> selon le barème suivant au regard de la couverture du besoin définit par le candidat :</w:t>
      </w:r>
    </w:p>
    <w:tbl>
      <w:tblPr>
        <w:tblStyle w:val="Grilledutableau"/>
        <w:tblW w:w="0" w:type="auto"/>
        <w:jc w:val="center"/>
        <w:tblLook w:val="04A0" w:firstRow="1" w:lastRow="0" w:firstColumn="1" w:lastColumn="0" w:noHBand="0" w:noVBand="1"/>
      </w:tblPr>
      <w:tblGrid>
        <w:gridCol w:w="3397"/>
        <w:gridCol w:w="1464"/>
      </w:tblGrid>
      <w:tr w:rsidR="00D869A2" w:rsidRPr="00942DD3" w14:paraId="0F14D083" w14:textId="77777777" w:rsidTr="00CB0C09">
        <w:trPr>
          <w:jc w:val="center"/>
        </w:trPr>
        <w:tc>
          <w:tcPr>
            <w:tcW w:w="3397" w:type="dxa"/>
            <w:shd w:val="clear" w:color="auto" w:fill="44546A" w:themeFill="text2"/>
          </w:tcPr>
          <w:p w14:paraId="72F32204" w14:textId="77777777" w:rsidR="00D869A2" w:rsidRPr="00942DD3" w:rsidRDefault="00D869A2" w:rsidP="00F35831">
            <w:pPr>
              <w:spacing w:before="60" w:after="60"/>
              <w:jc w:val="center"/>
              <w:rPr>
                <w:rFonts w:asciiTheme="minorHAnsi" w:hAnsiTheme="minorHAnsi" w:cstheme="minorHAnsi"/>
                <w:b/>
                <w:color w:val="FFFFFF" w:themeColor="background1"/>
              </w:rPr>
            </w:pPr>
            <w:r w:rsidRPr="00942DD3">
              <w:rPr>
                <w:rFonts w:asciiTheme="minorHAnsi" w:hAnsiTheme="minorHAnsi" w:cstheme="minorHAnsi"/>
                <w:b/>
                <w:color w:val="FFFFFF" w:themeColor="background1"/>
              </w:rPr>
              <w:t>Couverture du besoin</w:t>
            </w:r>
          </w:p>
        </w:tc>
        <w:tc>
          <w:tcPr>
            <w:tcW w:w="1464" w:type="dxa"/>
            <w:shd w:val="clear" w:color="auto" w:fill="44546A" w:themeFill="text2"/>
          </w:tcPr>
          <w:p w14:paraId="746CDADA" w14:textId="77777777" w:rsidR="00D869A2" w:rsidRPr="00942DD3" w:rsidRDefault="00D869A2" w:rsidP="00F35831">
            <w:pPr>
              <w:spacing w:before="60" w:after="60"/>
              <w:jc w:val="center"/>
              <w:rPr>
                <w:rFonts w:asciiTheme="minorHAnsi" w:hAnsiTheme="minorHAnsi" w:cstheme="minorHAnsi"/>
                <w:b/>
                <w:color w:val="FFFFFF" w:themeColor="background1"/>
              </w:rPr>
            </w:pPr>
            <w:r w:rsidRPr="00942DD3">
              <w:rPr>
                <w:rFonts w:asciiTheme="minorHAnsi" w:hAnsiTheme="minorHAnsi" w:cstheme="minorHAnsi"/>
                <w:b/>
                <w:color w:val="FFFFFF" w:themeColor="background1"/>
              </w:rPr>
              <w:t>Points</w:t>
            </w:r>
          </w:p>
        </w:tc>
      </w:tr>
      <w:tr w:rsidR="00D869A2" w:rsidRPr="00942DD3" w14:paraId="689FC59B" w14:textId="77777777" w:rsidTr="00CB0C09">
        <w:trPr>
          <w:jc w:val="center"/>
        </w:trPr>
        <w:tc>
          <w:tcPr>
            <w:tcW w:w="3397" w:type="dxa"/>
          </w:tcPr>
          <w:p w14:paraId="2C8FFA0C" w14:textId="77777777" w:rsidR="00D869A2" w:rsidRPr="00942DD3" w:rsidRDefault="00D869A2" w:rsidP="00F35831">
            <w:pPr>
              <w:spacing w:before="60" w:after="60"/>
              <w:rPr>
                <w:rFonts w:asciiTheme="minorHAnsi" w:hAnsiTheme="minorHAnsi" w:cstheme="minorHAnsi"/>
              </w:rPr>
            </w:pPr>
            <w:r w:rsidRPr="00942DD3">
              <w:rPr>
                <w:rFonts w:asciiTheme="minorHAnsi" w:hAnsiTheme="minorHAnsi" w:cstheme="minorHAnsi"/>
              </w:rPr>
              <w:t>Standard (STD)</w:t>
            </w:r>
          </w:p>
        </w:tc>
        <w:tc>
          <w:tcPr>
            <w:tcW w:w="1464" w:type="dxa"/>
          </w:tcPr>
          <w:p w14:paraId="2A786AA3" w14:textId="77777777" w:rsidR="00D869A2" w:rsidRPr="00942DD3" w:rsidRDefault="00D869A2" w:rsidP="00F35831">
            <w:pPr>
              <w:spacing w:before="60" w:after="60"/>
              <w:jc w:val="center"/>
              <w:rPr>
                <w:rFonts w:asciiTheme="minorHAnsi" w:hAnsiTheme="minorHAnsi" w:cstheme="minorHAnsi"/>
              </w:rPr>
            </w:pPr>
            <w:r w:rsidRPr="00942DD3">
              <w:rPr>
                <w:rFonts w:asciiTheme="minorHAnsi" w:hAnsiTheme="minorHAnsi" w:cstheme="minorHAnsi"/>
              </w:rPr>
              <w:t>4</w:t>
            </w:r>
          </w:p>
        </w:tc>
      </w:tr>
      <w:tr w:rsidR="006B390C" w:rsidRPr="00942DD3" w14:paraId="749E41E9" w14:textId="77777777" w:rsidTr="00CB0C09">
        <w:trPr>
          <w:jc w:val="center"/>
        </w:trPr>
        <w:tc>
          <w:tcPr>
            <w:tcW w:w="3397" w:type="dxa"/>
          </w:tcPr>
          <w:p w14:paraId="16400E29" w14:textId="094B9C4C" w:rsidR="006B390C" w:rsidRPr="00942DD3" w:rsidRDefault="00FB3E96" w:rsidP="00F35831">
            <w:pPr>
              <w:spacing w:before="60" w:after="60"/>
              <w:rPr>
                <w:rFonts w:asciiTheme="minorHAnsi" w:hAnsiTheme="minorHAnsi" w:cstheme="minorHAnsi"/>
              </w:rPr>
            </w:pPr>
            <w:r>
              <w:rPr>
                <w:rFonts w:asciiTheme="minorHAnsi" w:hAnsiTheme="minorHAnsi" w:cstheme="minorHAnsi"/>
              </w:rPr>
              <w:t>Paramétrage</w:t>
            </w:r>
            <w:r w:rsidR="00986018">
              <w:rPr>
                <w:rFonts w:asciiTheme="minorHAnsi" w:hAnsiTheme="minorHAnsi" w:cstheme="minorHAnsi"/>
              </w:rPr>
              <w:t xml:space="preserve"> (PAR)</w:t>
            </w:r>
          </w:p>
        </w:tc>
        <w:tc>
          <w:tcPr>
            <w:tcW w:w="1464" w:type="dxa"/>
          </w:tcPr>
          <w:p w14:paraId="326C023A" w14:textId="3F77EAEF" w:rsidR="006B390C" w:rsidRPr="00942DD3" w:rsidRDefault="006B390C" w:rsidP="00F35831">
            <w:pPr>
              <w:spacing w:before="60" w:after="60"/>
              <w:jc w:val="center"/>
              <w:rPr>
                <w:rFonts w:asciiTheme="minorHAnsi" w:hAnsiTheme="minorHAnsi" w:cstheme="minorHAnsi"/>
              </w:rPr>
            </w:pPr>
            <w:r>
              <w:rPr>
                <w:rFonts w:asciiTheme="minorHAnsi" w:hAnsiTheme="minorHAnsi" w:cstheme="minorHAnsi"/>
              </w:rPr>
              <w:t>3</w:t>
            </w:r>
          </w:p>
        </w:tc>
      </w:tr>
      <w:tr w:rsidR="00D869A2" w:rsidRPr="00942DD3" w14:paraId="7D32AF8B" w14:textId="77777777" w:rsidTr="00CB0C09">
        <w:trPr>
          <w:jc w:val="center"/>
        </w:trPr>
        <w:tc>
          <w:tcPr>
            <w:tcW w:w="3397" w:type="dxa"/>
          </w:tcPr>
          <w:p w14:paraId="546CB5B5" w14:textId="77777777" w:rsidR="00D869A2" w:rsidRPr="00942DD3" w:rsidRDefault="00D869A2" w:rsidP="00F35831">
            <w:pPr>
              <w:spacing w:before="60" w:after="60"/>
              <w:rPr>
                <w:rFonts w:asciiTheme="minorHAnsi" w:hAnsiTheme="minorHAnsi" w:cstheme="minorHAnsi"/>
              </w:rPr>
            </w:pPr>
            <w:r w:rsidRPr="00942DD3">
              <w:rPr>
                <w:rFonts w:asciiTheme="minorHAnsi" w:hAnsiTheme="minorHAnsi" w:cstheme="minorHAnsi"/>
              </w:rPr>
              <w:t>Développement Spécifique (DS)</w:t>
            </w:r>
          </w:p>
        </w:tc>
        <w:tc>
          <w:tcPr>
            <w:tcW w:w="1464" w:type="dxa"/>
          </w:tcPr>
          <w:p w14:paraId="6983B7E5" w14:textId="77777777" w:rsidR="00D869A2" w:rsidRPr="00942DD3" w:rsidRDefault="00D869A2" w:rsidP="00F35831">
            <w:pPr>
              <w:spacing w:before="60" w:after="60"/>
              <w:jc w:val="center"/>
              <w:rPr>
                <w:rFonts w:asciiTheme="minorHAnsi" w:hAnsiTheme="minorHAnsi" w:cstheme="minorHAnsi"/>
              </w:rPr>
            </w:pPr>
            <w:r w:rsidRPr="00942DD3">
              <w:rPr>
                <w:rFonts w:asciiTheme="minorHAnsi" w:hAnsiTheme="minorHAnsi" w:cstheme="minorHAnsi"/>
              </w:rPr>
              <w:t>1</w:t>
            </w:r>
          </w:p>
        </w:tc>
      </w:tr>
    </w:tbl>
    <w:p w14:paraId="4F225237" w14:textId="77777777" w:rsidR="00CB0C09" w:rsidRPr="00CB0C09" w:rsidRDefault="00CB0C09" w:rsidP="00CB0C09">
      <w:pPr>
        <w:rPr>
          <w:rFonts w:eastAsia="Times New Roman" w:cs="Calibri"/>
        </w:rPr>
      </w:pPr>
      <w:r w:rsidRPr="00CB0C09">
        <w:rPr>
          <w:rFonts w:eastAsia="Times New Roman" w:cs="Calibri"/>
        </w:rPr>
        <w:t xml:space="preserve">Il est précisé que la couverture « standard » du besoin couvre les éléments suivants, conformément à la notice des annexes 2 et 3 du présent règlement de consultation : </w:t>
      </w:r>
    </w:p>
    <w:p w14:paraId="72B8D4B4" w14:textId="77777777" w:rsidR="00CB0C09" w:rsidRPr="00CB0C09" w:rsidRDefault="005A6853" w:rsidP="00CB0C09">
      <w:pPr>
        <w:numPr>
          <w:ilvl w:val="0"/>
          <w:numId w:val="51"/>
        </w:numPr>
        <w:rPr>
          <w:rFonts w:eastAsia="Times New Roman" w:cs="Calibri"/>
        </w:rPr>
      </w:pPr>
      <w:proofErr w:type="gramStart"/>
      <w:r w:rsidRPr="00CB0C09">
        <w:rPr>
          <w:rFonts w:eastAsia="Times New Roman" w:cs="Calibri"/>
          <w:i/>
        </w:rPr>
        <w:t>standard</w:t>
      </w:r>
      <w:proofErr w:type="gramEnd"/>
      <w:r w:rsidRPr="00CB0C09">
        <w:rPr>
          <w:rFonts w:eastAsia="Times New Roman" w:cs="Calibri"/>
          <w:i/>
        </w:rPr>
        <w:t xml:space="preserve"> natif, sans impact et modification du logiciel (cœur logiciel). </w:t>
      </w:r>
    </w:p>
    <w:p w14:paraId="37C4FD98" w14:textId="77777777" w:rsidR="00CB0C09" w:rsidRPr="00CB0C09" w:rsidRDefault="005A6853" w:rsidP="00CB0C09">
      <w:pPr>
        <w:numPr>
          <w:ilvl w:val="0"/>
          <w:numId w:val="51"/>
        </w:numPr>
        <w:rPr>
          <w:rFonts w:eastAsia="Times New Roman" w:cs="Calibri"/>
        </w:rPr>
      </w:pPr>
      <w:r w:rsidRPr="00CB0C09">
        <w:rPr>
          <w:rFonts w:eastAsia="Times New Roman" w:cs="Calibri"/>
          <w:i/>
        </w:rPr>
        <w:t>Ce besoin existe et est opérationnel au sens « en production ou susceptible d’être mis en production à la n</w:t>
      </w:r>
      <w:r w:rsidR="00467C96" w:rsidRPr="00CB0C09">
        <w:rPr>
          <w:rFonts w:eastAsia="Times New Roman" w:cs="Calibri"/>
          <w:i/>
        </w:rPr>
        <w:t xml:space="preserve">otification de l'accord cadre ». </w:t>
      </w:r>
    </w:p>
    <w:p w14:paraId="1B4181F8" w14:textId="77777777" w:rsidR="005A6853" w:rsidRPr="00CB0C09" w:rsidRDefault="005A6853" w:rsidP="00CB0C09">
      <w:pPr>
        <w:numPr>
          <w:ilvl w:val="0"/>
          <w:numId w:val="51"/>
        </w:numPr>
        <w:rPr>
          <w:rFonts w:eastAsia="Times New Roman" w:cs="Calibri"/>
        </w:rPr>
      </w:pPr>
      <w:r w:rsidRPr="00CB0C09">
        <w:rPr>
          <w:rFonts w:eastAsia="Times New Roman" w:cs="Calibri"/>
          <w:i/>
        </w:rPr>
        <w:t>Pour justifier du niveau de couverture du besoin, le candidat fournit la roadmap de son produit (depuis que le produit existe).</w:t>
      </w:r>
    </w:p>
    <w:p w14:paraId="748C54FB" w14:textId="1CEB3B68" w:rsidR="00D869A2" w:rsidRDefault="005A6853" w:rsidP="00D869A2">
      <w:pPr>
        <w:rPr>
          <w:rFonts w:eastAsia="Times New Roman" w:cs="Calibri"/>
        </w:rPr>
      </w:pPr>
      <w:r>
        <w:rPr>
          <w:rFonts w:eastAsia="Times New Roman" w:cs="Calibri"/>
        </w:rPr>
        <w:t xml:space="preserve">Etant donné que toutes les exigences sont obligatoires, elles doivent </w:t>
      </w:r>
      <w:proofErr w:type="gramStart"/>
      <w:r>
        <w:rPr>
          <w:rFonts w:eastAsia="Times New Roman" w:cs="Calibri"/>
        </w:rPr>
        <w:t>être</w:t>
      </w:r>
      <w:r w:rsidR="002214D4">
        <w:rPr>
          <w:rFonts w:eastAsia="Times New Roman" w:cs="Calibri"/>
        </w:rPr>
        <w:t xml:space="preserve"> </w:t>
      </w:r>
      <w:r>
        <w:rPr>
          <w:rFonts w:eastAsia="Times New Roman" w:cs="Calibri"/>
        </w:rPr>
        <w:t xml:space="preserve"> </w:t>
      </w:r>
      <w:r w:rsidR="00D869A2" w:rsidRPr="00942DD3">
        <w:rPr>
          <w:rFonts w:eastAsia="Times New Roman" w:cs="Calibri"/>
        </w:rPr>
        <w:t>satisfaite</w:t>
      </w:r>
      <w:r w:rsidR="002214D4">
        <w:rPr>
          <w:rFonts w:eastAsia="Times New Roman" w:cs="Calibri"/>
        </w:rPr>
        <w:t>s</w:t>
      </w:r>
      <w:proofErr w:type="gramEnd"/>
      <w:r w:rsidR="00D869A2" w:rsidRPr="00942DD3">
        <w:rPr>
          <w:rFonts w:eastAsia="Times New Roman" w:cs="Calibri"/>
        </w:rPr>
        <w:t xml:space="preserve"> dans </w:t>
      </w:r>
      <w:r w:rsidR="002214D4">
        <w:rPr>
          <w:rFonts w:eastAsia="Times New Roman" w:cs="Calibri"/>
        </w:rPr>
        <w:t>leur</w:t>
      </w:r>
      <w:r w:rsidR="002214D4" w:rsidRPr="00942DD3">
        <w:rPr>
          <w:rFonts w:eastAsia="Times New Roman" w:cs="Calibri"/>
        </w:rPr>
        <w:t xml:space="preserve"> </w:t>
      </w:r>
      <w:r w:rsidR="00D869A2" w:rsidRPr="00942DD3">
        <w:rPr>
          <w:rFonts w:eastAsia="Times New Roman" w:cs="Calibri"/>
        </w:rPr>
        <w:t>totalité́ et faire l’objet d’une réponse pour que l’offre du candidat soit recevable.</w:t>
      </w:r>
    </w:p>
    <w:p w14:paraId="46A50BBB" w14:textId="3760C0EC" w:rsidR="00D869A2" w:rsidRPr="00942DD3" w:rsidRDefault="00D869A2" w:rsidP="00D869A2">
      <w:pPr>
        <w:pStyle w:val="Puce1"/>
        <w:spacing w:after="120"/>
      </w:pPr>
      <w:r>
        <w:t>B est déterminé selon le barème suivant au regard des précisions apportées par le candidat sur la manière dont est couvert le besoin :</w:t>
      </w:r>
    </w:p>
    <w:tbl>
      <w:tblPr>
        <w:tblW w:w="8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12"/>
        <w:gridCol w:w="1701"/>
        <w:gridCol w:w="5744"/>
      </w:tblGrid>
      <w:tr w:rsidR="00D869A2" w:rsidRPr="00F72276" w14:paraId="4C01A3DA" w14:textId="77777777" w:rsidTr="00F35831">
        <w:trPr>
          <w:trHeight w:val="510"/>
          <w:jc w:val="center"/>
        </w:trPr>
        <w:tc>
          <w:tcPr>
            <w:tcW w:w="1212" w:type="dxa"/>
            <w:shd w:val="clear" w:color="auto" w:fill="FF0000"/>
            <w:noWrap/>
            <w:vAlign w:val="center"/>
          </w:tcPr>
          <w:p w14:paraId="2EDAB86F" w14:textId="77777777" w:rsidR="00D869A2" w:rsidRPr="00F72276" w:rsidRDefault="00D869A2" w:rsidP="00F35831">
            <w:pPr>
              <w:spacing w:before="0" w:after="0"/>
              <w:jc w:val="center"/>
              <w:rPr>
                <w:rFonts w:cs="Calibri"/>
              </w:rPr>
            </w:pPr>
            <w:r w:rsidRPr="00F72276">
              <w:rPr>
                <w:rFonts w:cs="Calibri"/>
              </w:rPr>
              <w:t>1</w:t>
            </w:r>
          </w:p>
        </w:tc>
        <w:tc>
          <w:tcPr>
            <w:tcW w:w="1701" w:type="dxa"/>
            <w:shd w:val="clear" w:color="auto" w:fill="FF0000"/>
            <w:vAlign w:val="center"/>
          </w:tcPr>
          <w:p w14:paraId="17E2542A" w14:textId="77777777" w:rsidR="00D869A2" w:rsidRPr="00F72276" w:rsidRDefault="00D869A2" w:rsidP="00F35831">
            <w:pPr>
              <w:spacing w:before="0" w:after="0"/>
              <w:jc w:val="center"/>
              <w:rPr>
                <w:rFonts w:cs="Calibri"/>
              </w:rPr>
            </w:pPr>
            <w:r>
              <w:rPr>
                <w:rFonts w:cs="Calibri"/>
              </w:rPr>
              <w:t>Très insuffisant</w:t>
            </w:r>
          </w:p>
        </w:tc>
        <w:tc>
          <w:tcPr>
            <w:tcW w:w="5744" w:type="dxa"/>
            <w:shd w:val="clear" w:color="auto" w:fill="FF0000"/>
            <w:vAlign w:val="center"/>
          </w:tcPr>
          <w:p w14:paraId="60C3A0EE" w14:textId="77777777" w:rsidR="00D869A2" w:rsidRPr="00F72276" w:rsidRDefault="00D869A2" w:rsidP="00F35831">
            <w:pPr>
              <w:spacing w:before="0" w:after="0"/>
              <w:rPr>
                <w:rFonts w:cs="Calibri"/>
              </w:rPr>
            </w:pPr>
            <w:r>
              <w:rPr>
                <w:rFonts w:cs="Calibri"/>
              </w:rPr>
              <w:t>L</w:t>
            </w:r>
            <w:r w:rsidRPr="00F72276">
              <w:rPr>
                <w:rFonts w:cs="Calibri"/>
              </w:rPr>
              <w:t>’offre proposée répond de manière très insuffisante au besoin et/ou manque d'éléments d'appréciation</w:t>
            </w:r>
          </w:p>
        </w:tc>
      </w:tr>
      <w:tr w:rsidR="00D869A2" w:rsidRPr="00F72276" w14:paraId="17244038" w14:textId="77777777" w:rsidTr="00F35831">
        <w:trPr>
          <w:trHeight w:val="510"/>
          <w:jc w:val="center"/>
        </w:trPr>
        <w:tc>
          <w:tcPr>
            <w:tcW w:w="1212" w:type="dxa"/>
            <w:shd w:val="clear" w:color="auto" w:fill="FFC000"/>
            <w:noWrap/>
            <w:vAlign w:val="center"/>
          </w:tcPr>
          <w:p w14:paraId="75F7B06B" w14:textId="77777777" w:rsidR="00D869A2" w:rsidRPr="00F72276" w:rsidRDefault="00D869A2" w:rsidP="00F35831">
            <w:pPr>
              <w:spacing w:before="0" w:after="0"/>
              <w:jc w:val="center"/>
              <w:rPr>
                <w:rFonts w:cs="Calibri"/>
              </w:rPr>
            </w:pPr>
            <w:r w:rsidRPr="00F72276">
              <w:rPr>
                <w:rFonts w:cs="Calibri"/>
              </w:rPr>
              <w:t>2</w:t>
            </w:r>
          </w:p>
        </w:tc>
        <w:tc>
          <w:tcPr>
            <w:tcW w:w="1701" w:type="dxa"/>
            <w:shd w:val="clear" w:color="auto" w:fill="FFC000"/>
            <w:vAlign w:val="center"/>
          </w:tcPr>
          <w:p w14:paraId="3A37EAFD" w14:textId="77777777" w:rsidR="00D869A2" w:rsidRPr="00F72276" w:rsidRDefault="00D869A2" w:rsidP="00F35831">
            <w:pPr>
              <w:spacing w:before="0" w:after="0"/>
              <w:jc w:val="center"/>
              <w:rPr>
                <w:rFonts w:cs="Calibri"/>
              </w:rPr>
            </w:pPr>
            <w:r>
              <w:rPr>
                <w:rFonts w:cs="Calibri"/>
              </w:rPr>
              <w:t>Insuffisant</w:t>
            </w:r>
          </w:p>
        </w:tc>
        <w:tc>
          <w:tcPr>
            <w:tcW w:w="5744" w:type="dxa"/>
            <w:shd w:val="clear" w:color="auto" w:fill="FFC000"/>
            <w:vAlign w:val="center"/>
          </w:tcPr>
          <w:p w14:paraId="0E3EB7F7" w14:textId="77777777" w:rsidR="00D869A2" w:rsidRPr="00F72276" w:rsidRDefault="00D869A2" w:rsidP="00F35831">
            <w:pPr>
              <w:spacing w:before="0" w:after="0"/>
              <w:rPr>
                <w:rFonts w:cs="Calibri"/>
              </w:rPr>
            </w:pPr>
            <w:r>
              <w:rPr>
                <w:rFonts w:cs="Calibri"/>
              </w:rPr>
              <w:t>L</w:t>
            </w:r>
            <w:r w:rsidRPr="00F72276">
              <w:rPr>
                <w:rFonts w:cs="Calibri"/>
              </w:rPr>
              <w:t>’offre proposée</w:t>
            </w:r>
            <w:r>
              <w:rPr>
                <w:rFonts w:cs="Calibri"/>
              </w:rPr>
              <w:t xml:space="preserve"> ne répond que partiellement au besoin</w:t>
            </w:r>
            <w:r w:rsidRPr="00F72276">
              <w:rPr>
                <w:rFonts w:cs="Calibri"/>
              </w:rPr>
              <w:t>, les observations sont nombreuses et/ou importantes</w:t>
            </w:r>
          </w:p>
        </w:tc>
      </w:tr>
      <w:tr w:rsidR="00D869A2" w:rsidRPr="00F72276" w14:paraId="45B1F0F8" w14:textId="77777777" w:rsidTr="00F35831">
        <w:trPr>
          <w:trHeight w:val="510"/>
          <w:jc w:val="center"/>
        </w:trPr>
        <w:tc>
          <w:tcPr>
            <w:tcW w:w="1212" w:type="dxa"/>
            <w:shd w:val="clear" w:color="auto" w:fill="FFFF00"/>
            <w:noWrap/>
            <w:vAlign w:val="center"/>
          </w:tcPr>
          <w:p w14:paraId="64C074BD" w14:textId="77777777" w:rsidR="00D869A2" w:rsidRPr="00F72276" w:rsidRDefault="00D869A2" w:rsidP="00F35831">
            <w:pPr>
              <w:spacing w:before="0" w:after="0"/>
              <w:jc w:val="center"/>
              <w:rPr>
                <w:rFonts w:cs="Calibri"/>
              </w:rPr>
            </w:pPr>
            <w:r w:rsidRPr="00F72276">
              <w:rPr>
                <w:rFonts w:cs="Calibri"/>
              </w:rPr>
              <w:t>3</w:t>
            </w:r>
          </w:p>
        </w:tc>
        <w:tc>
          <w:tcPr>
            <w:tcW w:w="1701" w:type="dxa"/>
            <w:shd w:val="clear" w:color="auto" w:fill="FFFF00"/>
            <w:vAlign w:val="center"/>
          </w:tcPr>
          <w:p w14:paraId="464B730B" w14:textId="77777777" w:rsidR="00D869A2" w:rsidRPr="00F72276" w:rsidRDefault="00D869A2" w:rsidP="00F35831">
            <w:pPr>
              <w:spacing w:before="0" w:after="0"/>
              <w:jc w:val="center"/>
              <w:rPr>
                <w:rFonts w:cs="Calibri"/>
              </w:rPr>
            </w:pPr>
            <w:r>
              <w:rPr>
                <w:rFonts w:cs="Calibri"/>
              </w:rPr>
              <w:t>Satisfaisant</w:t>
            </w:r>
          </w:p>
        </w:tc>
        <w:tc>
          <w:tcPr>
            <w:tcW w:w="5744" w:type="dxa"/>
            <w:shd w:val="clear" w:color="auto" w:fill="FFFF00"/>
            <w:vAlign w:val="center"/>
          </w:tcPr>
          <w:p w14:paraId="5789348D" w14:textId="77777777" w:rsidR="00D869A2" w:rsidRPr="00F72276" w:rsidRDefault="00D869A2" w:rsidP="00F35831">
            <w:pPr>
              <w:spacing w:before="0" w:after="0"/>
              <w:rPr>
                <w:rFonts w:cs="Calibri"/>
              </w:rPr>
            </w:pPr>
            <w:r>
              <w:rPr>
                <w:rFonts w:cs="Calibri"/>
              </w:rPr>
              <w:t>L</w:t>
            </w:r>
            <w:r w:rsidRPr="00F72276">
              <w:rPr>
                <w:rFonts w:cs="Calibri"/>
              </w:rPr>
              <w:t>’offre proposée répond de manière cohérente au besoin</w:t>
            </w:r>
          </w:p>
        </w:tc>
      </w:tr>
      <w:tr w:rsidR="00D869A2" w:rsidRPr="00F72276" w14:paraId="3173EBF4" w14:textId="77777777" w:rsidTr="00F35831">
        <w:trPr>
          <w:trHeight w:val="510"/>
          <w:jc w:val="center"/>
        </w:trPr>
        <w:tc>
          <w:tcPr>
            <w:tcW w:w="1212" w:type="dxa"/>
            <w:shd w:val="clear" w:color="auto" w:fill="00B050"/>
            <w:noWrap/>
            <w:vAlign w:val="center"/>
          </w:tcPr>
          <w:p w14:paraId="56763B93" w14:textId="77777777" w:rsidR="00D869A2" w:rsidRPr="00F72276" w:rsidRDefault="00D869A2" w:rsidP="00F35831">
            <w:pPr>
              <w:spacing w:before="0" w:after="0"/>
              <w:jc w:val="center"/>
              <w:rPr>
                <w:rFonts w:cs="Calibri"/>
              </w:rPr>
            </w:pPr>
            <w:r w:rsidRPr="00F72276">
              <w:rPr>
                <w:rFonts w:cs="Calibri"/>
              </w:rPr>
              <w:t>4</w:t>
            </w:r>
          </w:p>
        </w:tc>
        <w:tc>
          <w:tcPr>
            <w:tcW w:w="1701" w:type="dxa"/>
            <w:shd w:val="clear" w:color="auto" w:fill="00B050"/>
            <w:vAlign w:val="center"/>
          </w:tcPr>
          <w:p w14:paraId="10D85C4F" w14:textId="77777777" w:rsidR="00D869A2" w:rsidRPr="00F72276" w:rsidRDefault="00D869A2" w:rsidP="00F35831">
            <w:pPr>
              <w:spacing w:before="0" w:after="0"/>
              <w:jc w:val="center"/>
              <w:rPr>
                <w:rFonts w:cs="Calibri"/>
              </w:rPr>
            </w:pPr>
            <w:r>
              <w:rPr>
                <w:rFonts w:cs="Calibri"/>
              </w:rPr>
              <w:t>Très satisfaisant</w:t>
            </w:r>
          </w:p>
        </w:tc>
        <w:tc>
          <w:tcPr>
            <w:tcW w:w="5744" w:type="dxa"/>
            <w:shd w:val="clear" w:color="auto" w:fill="00B050"/>
            <w:vAlign w:val="center"/>
          </w:tcPr>
          <w:p w14:paraId="5759F75F" w14:textId="77777777" w:rsidR="00D869A2" w:rsidRPr="00F72276" w:rsidRDefault="00D869A2" w:rsidP="00F35831">
            <w:pPr>
              <w:spacing w:before="0" w:after="0"/>
              <w:rPr>
                <w:rFonts w:cs="Calibri"/>
              </w:rPr>
            </w:pPr>
            <w:r>
              <w:rPr>
                <w:rFonts w:cs="Calibri"/>
              </w:rPr>
              <w:t>L</w:t>
            </w:r>
            <w:r w:rsidRPr="00F72276">
              <w:rPr>
                <w:rFonts w:cs="Calibri"/>
              </w:rPr>
              <w:t>’offre proposée répond de manière très pertinente au besoin, standard élevé, plus-value fonctionnelle ou technique</w:t>
            </w:r>
          </w:p>
        </w:tc>
      </w:tr>
    </w:tbl>
    <w:p w14:paraId="472FAD75" w14:textId="2D327010" w:rsidR="00D869A2" w:rsidRDefault="005A6853" w:rsidP="00D869A2">
      <w:pPr>
        <w:rPr>
          <w:rFonts w:eastAsia="Times New Roman" w:cs="Calibri"/>
        </w:rPr>
      </w:pPr>
      <w:r>
        <w:rPr>
          <w:rFonts w:eastAsia="Times New Roman" w:cs="Calibri"/>
        </w:rPr>
        <w:t xml:space="preserve">Etant donné que toutes les exigences sont obligatoires, elles doivent être </w:t>
      </w:r>
      <w:r w:rsidR="00D869A2" w:rsidRPr="00942DD3">
        <w:rPr>
          <w:rFonts w:eastAsia="Times New Roman" w:cs="Calibri"/>
        </w:rPr>
        <w:t>satisfaite</w:t>
      </w:r>
      <w:r w:rsidR="00865130">
        <w:rPr>
          <w:rFonts w:eastAsia="Times New Roman" w:cs="Calibri"/>
        </w:rPr>
        <w:t>s</w:t>
      </w:r>
      <w:r w:rsidR="00D869A2" w:rsidRPr="00942DD3">
        <w:rPr>
          <w:rFonts w:eastAsia="Times New Roman" w:cs="Calibri"/>
        </w:rPr>
        <w:t xml:space="preserve"> dans </w:t>
      </w:r>
      <w:r w:rsidR="00865130">
        <w:rPr>
          <w:rFonts w:eastAsia="Times New Roman" w:cs="Calibri"/>
        </w:rPr>
        <w:t>leur</w:t>
      </w:r>
      <w:r w:rsidR="00D869A2" w:rsidRPr="00942DD3">
        <w:rPr>
          <w:rFonts w:eastAsia="Times New Roman" w:cs="Calibri"/>
        </w:rPr>
        <w:t xml:space="preserve"> totalité́ et faire l’objet d’une réponse pour que l’offre du candidat soit recevable.</w:t>
      </w:r>
    </w:p>
    <w:p w14:paraId="7E7B26A2" w14:textId="2F00006E" w:rsidR="002B195A" w:rsidRPr="001D710A" w:rsidRDefault="00D869A2" w:rsidP="00027E3B">
      <w:pPr>
        <w:pStyle w:val="Paragraphedeliste"/>
        <w:numPr>
          <w:ilvl w:val="1"/>
          <w:numId w:val="36"/>
        </w:numPr>
        <w:rPr>
          <w:rFonts w:eastAsia="Times New Roman" w:cs="Calibri"/>
          <w:i/>
        </w:rPr>
      </w:pPr>
      <w:r w:rsidRPr="001D710A">
        <w:rPr>
          <w:rFonts w:eastAsia="Times New Roman" w:cs="Calibri"/>
          <w:i/>
        </w:rPr>
        <w:t>Pour les exigences contenues dans l’onglet 2 du cadre de réponse</w:t>
      </w:r>
      <w:r w:rsidR="00060D5D" w:rsidRPr="001D710A">
        <w:rPr>
          <w:rFonts w:eastAsia="Times New Roman" w:cs="Calibri"/>
          <w:i/>
        </w:rPr>
        <w:t xml:space="preserve"> « Exigences techniques »</w:t>
      </w:r>
    </w:p>
    <w:p w14:paraId="20FFDA58" w14:textId="5CA69A52" w:rsidR="00D869A2" w:rsidRPr="009E0AF7" w:rsidRDefault="00D869A2" w:rsidP="00D869A2">
      <w:pPr>
        <w:rPr>
          <w:rFonts w:eastAsia="Times New Roman" w:cs="Calibri"/>
        </w:rPr>
      </w:pPr>
      <w:r w:rsidRPr="006A13F0">
        <w:rPr>
          <w:rFonts w:eastAsia="Times New Roman" w:cs="Calibri"/>
        </w:rPr>
        <w:t xml:space="preserve">Chaque exigence contenue dans l’onglet </w:t>
      </w:r>
      <w:r>
        <w:rPr>
          <w:rFonts w:eastAsia="Times New Roman" w:cs="Calibri"/>
        </w:rPr>
        <w:t>2</w:t>
      </w:r>
      <w:r w:rsidRPr="006A13F0">
        <w:rPr>
          <w:rFonts w:eastAsia="Times New Roman" w:cs="Calibri"/>
        </w:rPr>
        <w:t xml:space="preserve"> du cadre de réponse se voit attribuer</w:t>
      </w:r>
      <w:r w:rsidR="00C5415C">
        <w:rPr>
          <w:rFonts w:eastAsia="Times New Roman" w:cs="Calibri"/>
        </w:rPr>
        <w:t xml:space="preserve"> une note</w:t>
      </w:r>
      <w:r w:rsidRPr="006A13F0">
        <w:rPr>
          <w:rFonts w:eastAsia="Times New Roman" w:cs="Calibri"/>
        </w:rPr>
        <w:t xml:space="preserve"> </w:t>
      </w:r>
      <w:r>
        <w:rPr>
          <w:rFonts w:eastAsia="Times New Roman" w:cs="Calibri"/>
        </w:rPr>
        <w:t xml:space="preserve">selon </w:t>
      </w:r>
      <w:r w:rsidRPr="009E0AF7">
        <w:rPr>
          <w:rFonts w:eastAsia="Times New Roman" w:cs="Calibri"/>
        </w:rPr>
        <w:t>le barème suivant au regard des précisions apportées par le candidat sur la manière dont est couvert le besoin :</w:t>
      </w:r>
    </w:p>
    <w:tbl>
      <w:tblPr>
        <w:tblW w:w="8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12"/>
        <w:gridCol w:w="1701"/>
        <w:gridCol w:w="5744"/>
      </w:tblGrid>
      <w:tr w:rsidR="00D869A2" w:rsidRPr="00F72276" w14:paraId="3480A6FD" w14:textId="77777777" w:rsidTr="00F35831">
        <w:trPr>
          <w:trHeight w:val="510"/>
          <w:jc w:val="center"/>
        </w:trPr>
        <w:tc>
          <w:tcPr>
            <w:tcW w:w="1212" w:type="dxa"/>
            <w:shd w:val="clear" w:color="auto" w:fill="FF0000"/>
            <w:noWrap/>
            <w:vAlign w:val="center"/>
          </w:tcPr>
          <w:p w14:paraId="37A20842" w14:textId="77777777" w:rsidR="00D869A2" w:rsidRPr="00F72276" w:rsidRDefault="00D869A2" w:rsidP="00F35831">
            <w:pPr>
              <w:spacing w:before="0" w:after="0"/>
              <w:jc w:val="center"/>
              <w:rPr>
                <w:rFonts w:cs="Calibri"/>
              </w:rPr>
            </w:pPr>
            <w:r w:rsidRPr="00F72276">
              <w:rPr>
                <w:rFonts w:cs="Calibri"/>
              </w:rPr>
              <w:t>1</w:t>
            </w:r>
          </w:p>
        </w:tc>
        <w:tc>
          <w:tcPr>
            <w:tcW w:w="1701" w:type="dxa"/>
            <w:shd w:val="clear" w:color="auto" w:fill="FF0000"/>
            <w:vAlign w:val="center"/>
          </w:tcPr>
          <w:p w14:paraId="5E238A64" w14:textId="77777777" w:rsidR="00D869A2" w:rsidRPr="00F72276" w:rsidRDefault="00D869A2" w:rsidP="00F35831">
            <w:pPr>
              <w:spacing w:before="0" w:after="0"/>
              <w:jc w:val="center"/>
              <w:rPr>
                <w:rFonts w:cs="Calibri"/>
              </w:rPr>
            </w:pPr>
            <w:r>
              <w:rPr>
                <w:rFonts w:cs="Calibri"/>
              </w:rPr>
              <w:t>Très insuffisant</w:t>
            </w:r>
          </w:p>
        </w:tc>
        <w:tc>
          <w:tcPr>
            <w:tcW w:w="5744" w:type="dxa"/>
            <w:shd w:val="clear" w:color="auto" w:fill="FF0000"/>
            <w:vAlign w:val="center"/>
          </w:tcPr>
          <w:p w14:paraId="148103EF" w14:textId="77777777" w:rsidR="00D869A2" w:rsidRPr="00F72276" w:rsidRDefault="00D869A2" w:rsidP="00F35831">
            <w:pPr>
              <w:spacing w:before="0" w:after="0"/>
              <w:rPr>
                <w:rFonts w:cs="Calibri"/>
              </w:rPr>
            </w:pPr>
            <w:r>
              <w:rPr>
                <w:rFonts w:cs="Calibri"/>
              </w:rPr>
              <w:t>L</w:t>
            </w:r>
            <w:r w:rsidRPr="00F72276">
              <w:rPr>
                <w:rFonts w:cs="Calibri"/>
              </w:rPr>
              <w:t>’offre proposée répond de manière très insuffisante au besoin et/ou manque d'éléments d'appréciation</w:t>
            </w:r>
          </w:p>
        </w:tc>
      </w:tr>
      <w:tr w:rsidR="00D869A2" w:rsidRPr="00F72276" w14:paraId="0DF25121" w14:textId="77777777" w:rsidTr="00F35831">
        <w:trPr>
          <w:trHeight w:val="510"/>
          <w:jc w:val="center"/>
        </w:trPr>
        <w:tc>
          <w:tcPr>
            <w:tcW w:w="1212" w:type="dxa"/>
            <w:shd w:val="clear" w:color="auto" w:fill="FFC000"/>
            <w:noWrap/>
            <w:vAlign w:val="center"/>
          </w:tcPr>
          <w:p w14:paraId="46931678" w14:textId="77777777" w:rsidR="00D869A2" w:rsidRPr="00F72276" w:rsidRDefault="00D869A2" w:rsidP="00F35831">
            <w:pPr>
              <w:spacing w:before="0" w:after="0"/>
              <w:jc w:val="center"/>
              <w:rPr>
                <w:rFonts w:cs="Calibri"/>
              </w:rPr>
            </w:pPr>
            <w:r w:rsidRPr="00F72276">
              <w:rPr>
                <w:rFonts w:cs="Calibri"/>
              </w:rPr>
              <w:lastRenderedPageBreak/>
              <w:t>2</w:t>
            </w:r>
          </w:p>
        </w:tc>
        <w:tc>
          <w:tcPr>
            <w:tcW w:w="1701" w:type="dxa"/>
            <w:shd w:val="clear" w:color="auto" w:fill="FFC000"/>
            <w:vAlign w:val="center"/>
          </w:tcPr>
          <w:p w14:paraId="13D1DC47" w14:textId="77777777" w:rsidR="00D869A2" w:rsidRPr="00F72276" w:rsidRDefault="00D869A2" w:rsidP="00F35831">
            <w:pPr>
              <w:spacing w:before="0" w:after="0"/>
              <w:jc w:val="center"/>
              <w:rPr>
                <w:rFonts w:cs="Calibri"/>
              </w:rPr>
            </w:pPr>
            <w:r>
              <w:rPr>
                <w:rFonts w:cs="Calibri"/>
              </w:rPr>
              <w:t>Insuffisant</w:t>
            </w:r>
          </w:p>
        </w:tc>
        <w:tc>
          <w:tcPr>
            <w:tcW w:w="5744" w:type="dxa"/>
            <w:shd w:val="clear" w:color="auto" w:fill="FFC000"/>
            <w:vAlign w:val="center"/>
          </w:tcPr>
          <w:p w14:paraId="74FC4BBC" w14:textId="77777777" w:rsidR="00D869A2" w:rsidRPr="00F72276" w:rsidRDefault="00D869A2" w:rsidP="00F35831">
            <w:pPr>
              <w:spacing w:before="0" w:after="0"/>
              <w:rPr>
                <w:rFonts w:cs="Calibri"/>
              </w:rPr>
            </w:pPr>
            <w:r>
              <w:rPr>
                <w:rFonts w:cs="Calibri"/>
              </w:rPr>
              <w:t>L</w:t>
            </w:r>
            <w:r w:rsidRPr="00F72276">
              <w:rPr>
                <w:rFonts w:cs="Calibri"/>
              </w:rPr>
              <w:t>’offre proposée</w:t>
            </w:r>
            <w:r>
              <w:rPr>
                <w:rFonts w:cs="Calibri"/>
              </w:rPr>
              <w:t xml:space="preserve"> ne répond que partiellement au besoin</w:t>
            </w:r>
            <w:r w:rsidRPr="00F72276">
              <w:rPr>
                <w:rFonts w:cs="Calibri"/>
              </w:rPr>
              <w:t>, les observations sont nombreuses et/ou importantes</w:t>
            </w:r>
          </w:p>
        </w:tc>
      </w:tr>
      <w:tr w:rsidR="00D869A2" w:rsidRPr="00F72276" w14:paraId="22A2C084" w14:textId="77777777" w:rsidTr="00F35831">
        <w:trPr>
          <w:trHeight w:val="510"/>
          <w:jc w:val="center"/>
        </w:trPr>
        <w:tc>
          <w:tcPr>
            <w:tcW w:w="1212" w:type="dxa"/>
            <w:shd w:val="clear" w:color="auto" w:fill="FFFF00"/>
            <w:noWrap/>
            <w:vAlign w:val="center"/>
          </w:tcPr>
          <w:p w14:paraId="241F0CC6" w14:textId="77777777" w:rsidR="00D869A2" w:rsidRPr="00F72276" w:rsidRDefault="00D869A2" w:rsidP="00F35831">
            <w:pPr>
              <w:spacing w:before="0" w:after="0"/>
              <w:jc w:val="center"/>
              <w:rPr>
                <w:rFonts w:cs="Calibri"/>
              </w:rPr>
            </w:pPr>
            <w:r w:rsidRPr="00F72276">
              <w:rPr>
                <w:rFonts w:cs="Calibri"/>
              </w:rPr>
              <w:t>3</w:t>
            </w:r>
          </w:p>
        </w:tc>
        <w:tc>
          <w:tcPr>
            <w:tcW w:w="1701" w:type="dxa"/>
            <w:shd w:val="clear" w:color="auto" w:fill="FFFF00"/>
            <w:vAlign w:val="center"/>
          </w:tcPr>
          <w:p w14:paraId="5639BABB" w14:textId="77777777" w:rsidR="00D869A2" w:rsidRPr="00F72276" w:rsidRDefault="00D869A2" w:rsidP="00F35831">
            <w:pPr>
              <w:spacing w:before="0" w:after="0"/>
              <w:jc w:val="center"/>
              <w:rPr>
                <w:rFonts w:cs="Calibri"/>
              </w:rPr>
            </w:pPr>
            <w:r>
              <w:rPr>
                <w:rFonts w:cs="Calibri"/>
              </w:rPr>
              <w:t>Satisfaisant</w:t>
            </w:r>
          </w:p>
        </w:tc>
        <w:tc>
          <w:tcPr>
            <w:tcW w:w="5744" w:type="dxa"/>
            <w:shd w:val="clear" w:color="auto" w:fill="FFFF00"/>
            <w:vAlign w:val="center"/>
          </w:tcPr>
          <w:p w14:paraId="7FBD779D" w14:textId="77777777" w:rsidR="00D869A2" w:rsidRPr="00F72276" w:rsidRDefault="00D869A2" w:rsidP="00F35831">
            <w:pPr>
              <w:spacing w:before="0" w:after="0"/>
              <w:rPr>
                <w:rFonts w:cs="Calibri"/>
              </w:rPr>
            </w:pPr>
            <w:r>
              <w:rPr>
                <w:rFonts w:cs="Calibri"/>
              </w:rPr>
              <w:t>L</w:t>
            </w:r>
            <w:r w:rsidRPr="00F72276">
              <w:rPr>
                <w:rFonts w:cs="Calibri"/>
              </w:rPr>
              <w:t>’offre proposée répond de manière cohérente au besoin</w:t>
            </w:r>
          </w:p>
        </w:tc>
      </w:tr>
      <w:tr w:rsidR="00D869A2" w:rsidRPr="00F72276" w14:paraId="69081402" w14:textId="77777777" w:rsidTr="00F35831">
        <w:trPr>
          <w:trHeight w:val="510"/>
          <w:jc w:val="center"/>
        </w:trPr>
        <w:tc>
          <w:tcPr>
            <w:tcW w:w="1212" w:type="dxa"/>
            <w:shd w:val="clear" w:color="auto" w:fill="00B050"/>
            <w:noWrap/>
            <w:vAlign w:val="center"/>
          </w:tcPr>
          <w:p w14:paraId="58C052CE" w14:textId="77777777" w:rsidR="00D869A2" w:rsidRPr="00F72276" w:rsidRDefault="00D869A2" w:rsidP="00F35831">
            <w:pPr>
              <w:spacing w:before="0" w:after="0"/>
              <w:jc w:val="center"/>
              <w:rPr>
                <w:rFonts w:cs="Calibri"/>
              </w:rPr>
            </w:pPr>
            <w:r w:rsidRPr="00F72276">
              <w:rPr>
                <w:rFonts w:cs="Calibri"/>
              </w:rPr>
              <w:t>4</w:t>
            </w:r>
          </w:p>
        </w:tc>
        <w:tc>
          <w:tcPr>
            <w:tcW w:w="1701" w:type="dxa"/>
            <w:shd w:val="clear" w:color="auto" w:fill="00B050"/>
            <w:vAlign w:val="center"/>
          </w:tcPr>
          <w:p w14:paraId="65359448" w14:textId="77777777" w:rsidR="00D869A2" w:rsidRPr="00F72276" w:rsidRDefault="00D869A2" w:rsidP="00F35831">
            <w:pPr>
              <w:spacing w:before="0" w:after="0"/>
              <w:jc w:val="center"/>
              <w:rPr>
                <w:rFonts w:cs="Calibri"/>
              </w:rPr>
            </w:pPr>
            <w:r>
              <w:rPr>
                <w:rFonts w:cs="Calibri"/>
              </w:rPr>
              <w:t>Très satisfaisant</w:t>
            </w:r>
          </w:p>
        </w:tc>
        <w:tc>
          <w:tcPr>
            <w:tcW w:w="5744" w:type="dxa"/>
            <w:shd w:val="clear" w:color="auto" w:fill="00B050"/>
            <w:vAlign w:val="center"/>
          </w:tcPr>
          <w:p w14:paraId="53867A21" w14:textId="77777777" w:rsidR="00D869A2" w:rsidRPr="00F72276" w:rsidRDefault="00D869A2" w:rsidP="00F35831">
            <w:pPr>
              <w:spacing w:before="0" w:after="0"/>
              <w:rPr>
                <w:rFonts w:cs="Calibri"/>
              </w:rPr>
            </w:pPr>
            <w:r>
              <w:rPr>
                <w:rFonts w:cs="Calibri"/>
              </w:rPr>
              <w:t>L</w:t>
            </w:r>
            <w:r w:rsidRPr="00F72276">
              <w:rPr>
                <w:rFonts w:cs="Calibri"/>
              </w:rPr>
              <w:t>’offre proposée répond de manière très pertinente au besoin, standard élevé, plus-value fonctionnelle ou technique</w:t>
            </w:r>
          </w:p>
        </w:tc>
      </w:tr>
    </w:tbl>
    <w:p w14:paraId="75F490A0" w14:textId="102D29E1" w:rsidR="00D869A2" w:rsidRDefault="00D869A2" w:rsidP="00D869A2">
      <w:pPr>
        <w:rPr>
          <w:rFonts w:eastAsia="Times New Roman" w:cs="Calibri"/>
        </w:rPr>
      </w:pPr>
      <w:r>
        <w:rPr>
          <w:rFonts w:eastAsia="Times New Roman" w:cs="Calibri"/>
        </w:rPr>
        <w:t xml:space="preserve">Il est précisé </w:t>
      </w:r>
      <w:r w:rsidR="00826124">
        <w:rPr>
          <w:rFonts w:eastAsia="Times New Roman" w:cs="Calibri"/>
        </w:rPr>
        <w:t>qu’une</w:t>
      </w:r>
      <w:r>
        <w:rPr>
          <w:rFonts w:eastAsia="Times New Roman" w:cs="Calibri"/>
        </w:rPr>
        <w:t xml:space="preserve"> exigence définie comme « </w:t>
      </w:r>
      <w:r w:rsidRPr="00942DD3">
        <w:rPr>
          <w:rFonts w:eastAsia="Times New Roman" w:cs="Calibri"/>
        </w:rPr>
        <w:t>obligatoire</w:t>
      </w:r>
      <w:r>
        <w:rPr>
          <w:rFonts w:eastAsia="Times New Roman" w:cs="Calibri"/>
        </w:rPr>
        <w:t> »</w:t>
      </w:r>
      <w:r w:rsidRPr="00942DD3">
        <w:rPr>
          <w:rFonts w:eastAsia="Times New Roman" w:cs="Calibri"/>
        </w:rPr>
        <w:t xml:space="preserve"> doit obligatoirement être satisfaite dans sa totalité́ et faire l’objet d’une réponse pour que l’offre du candidat soit recevable.</w:t>
      </w:r>
    </w:p>
    <w:p w14:paraId="425D4CA6" w14:textId="2954AE5B" w:rsidR="00D869A2" w:rsidRDefault="00D869A2" w:rsidP="00D869A2">
      <w:pPr>
        <w:rPr>
          <w:rFonts w:eastAsia="Times New Roman" w:cs="Calibri"/>
        </w:rPr>
      </w:pPr>
      <w:r>
        <w:rPr>
          <w:rFonts w:eastAsia="Times New Roman" w:cs="Calibri"/>
        </w:rPr>
        <w:t>Les points attribués à l’ensemble des exigences, i.e. contenues dans les onglets 1 et 2</w:t>
      </w:r>
      <w:r w:rsidR="00C5415C">
        <w:rPr>
          <w:rFonts w:eastAsia="Times New Roman" w:cs="Calibri"/>
        </w:rPr>
        <w:t>,</w:t>
      </w:r>
      <w:r>
        <w:rPr>
          <w:rFonts w:eastAsia="Times New Roman" w:cs="Calibri"/>
        </w:rPr>
        <w:t xml:space="preserve"> sont ensuite additionnés pour former un nombre global de points.</w:t>
      </w:r>
    </w:p>
    <w:p w14:paraId="10526655" w14:textId="060CE0FF" w:rsidR="00D869A2" w:rsidRDefault="00D869A2" w:rsidP="00D869A2">
      <w:pPr>
        <w:rPr>
          <w:rFonts w:eastAsia="Times New Roman" w:cs="Calibri"/>
        </w:rPr>
      </w:pPr>
      <w:r>
        <w:rPr>
          <w:rFonts w:eastAsia="Times New Roman" w:cs="Calibri"/>
        </w:rPr>
        <w:t>L’offre obtenant le nombre global de points le plus élevé obtient la note de 20/20. Les autres offres sont notées selon l’application de la formule suivante :</w:t>
      </w:r>
    </w:p>
    <w:p w14:paraId="442C7F2E" w14:textId="77777777" w:rsidR="00D869A2" w:rsidRDefault="00D869A2" w:rsidP="00D869A2">
      <w:pPr>
        <w:pBdr>
          <w:top w:val="single" w:sz="4" w:space="1" w:color="auto"/>
          <w:left w:val="single" w:sz="4" w:space="4" w:color="auto"/>
          <w:bottom w:val="single" w:sz="4" w:space="1" w:color="auto"/>
          <w:right w:val="single" w:sz="4" w:space="4" w:color="auto"/>
        </w:pBdr>
        <w:jc w:val="center"/>
        <w:rPr>
          <w:rFonts w:eastAsia="Times New Roman" w:cs="Calibri"/>
        </w:rPr>
      </w:pPr>
      <w:r>
        <w:rPr>
          <w:rFonts w:eastAsia="Times New Roman" w:cs="Calibri"/>
        </w:rPr>
        <w:t>Note = 20 x Nombre global de points de l’offre notée / Nombre global de points le plus élevé</w:t>
      </w:r>
    </w:p>
    <w:p w14:paraId="6E1174FC" w14:textId="2C116A1C" w:rsidR="00D869A2" w:rsidRPr="00813F97" w:rsidRDefault="00813F97" w:rsidP="00D869A2">
      <w:pPr>
        <w:pStyle w:val="Titre4"/>
        <w:rPr>
          <w:b/>
        </w:rPr>
      </w:pPr>
      <w:r>
        <w:rPr>
          <w:b/>
        </w:rPr>
        <w:t>Sous-</w:t>
      </w:r>
      <w:r w:rsidR="00D869A2" w:rsidRPr="00813F97">
        <w:rPr>
          <w:b/>
        </w:rPr>
        <w:t>Critère 2 « Qualité des prestations »</w:t>
      </w:r>
    </w:p>
    <w:p w14:paraId="30FA6AF9" w14:textId="419CA0C0" w:rsidR="00803BF1" w:rsidRDefault="00803BF1" w:rsidP="00803BF1">
      <w:r w:rsidRPr="00944C77">
        <w:t>Au niveau de chaque sous-critère annoncé avec le ni</w:t>
      </w:r>
      <w:r w:rsidR="00C61186">
        <w:t xml:space="preserve">veau de pondération le plus fin, </w:t>
      </w:r>
      <w:r w:rsidRPr="00C27847">
        <w:t xml:space="preserve">un ou plusieurs items sont évalués, chacun sur la base d’un barème commun. </w:t>
      </w:r>
    </w:p>
    <w:tbl>
      <w:tblPr>
        <w:tblW w:w="8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12"/>
        <w:gridCol w:w="1701"/>
        <w:gridCol w:w="5744"/>
      </w:tblGrid>
      <w:tr w:rsidR="00944C77" w:rsidRPr="00F72276" w14:paraId="61DC1445" w14:textId="77777777" w:rsidTr="00F35831">
        <w:trPr>
          <w:trHeight w:val="510"/>
          <w:jc w:val="center"/>
        </w:trPr>
        <w:tc>
          <w:tcPr>
            <w:tcW w:w="1212" w:type="dxa"/>
            <w:shd w:val="clear" w:color="auto" w:fill="FF0000"/>
            <w:noWrap/>
            <w:vAlign w:val="center"/>
          </w:tcPr>
          <w:p w14:paraId="0705A6BA" w14:textId="77777777" w:rsidR="00944C77" w:rsidRPr="00F72276" w:rsidRDefault="00944C77" w:rsidP="00F35831">
            <w:pPr>
              <w:spacing w:before="0" w:after="0"/>
              <w:jc w:val="center"/>
              <w:rPr>
                <w:rFonts w:cs="Calibri"/>
              </w:rPr>
            </w:pPr>
            <w:r w:rsidRPr="00F72276">
              <w:rPr>
                <w:rFonts w:cs="Calibri"/>
              </w:rPr>
              <w:t>1</w:t>
            </w:r>
          </w:p>
        </w:tc>
        <w:tc>
          <w:tcPr>
            <w:tcW w:w="1701" w:type="dxa"/>
            <w:shd w:val="clear" w:color="auto" w:fill="FF0000"/>
            <w:vAlign w:val="center"/>
          </w:tcPr>
          <w:p w14:paraId="7ED9EE14" w14:textId="77777777" w:rsidR="00944C77" w:rsidRPr="00F72276" w:rsidRDefault="00944C77" w:rsidP="00F35831">
            <w:pPr>
              <w:spacing w:before="0" w:after="0"/>
              <w:jc w:val="center"/>
              <w:rPr>
                <w:rFonts w:cs="Calibri"/>
              </w:rPr>
            </w:pPr>
            <w:r>
              <w:rPr>
                <w:rFonts w:cs="Calibri"/>
              </w:rPr>
              <w:t>Très insuffisant</w:t>
            </w:r>
          </w:p>
        </w:tc>
        <w:tc>
          <w:tcPr>
            <w:tcW w:w="5744" w:type="dxa"/>
            <w:shd w:val="clear" w:color="auto" w:fill="FF0000"/>
            <w:vAlign w:val="center"/>
          </w:tcPr>
          <w:p w14:paraId="098F8488" w14:textId="77777777" w:rsidR="00944C77" w:rsidRPr="00F72276" w:rsidRDefault="00944C77" w:rsidP="00F35831">
            <w:pPr>
              <w:spacing w:before="0" w:after="0"/>
              <w:rPr>
                <w:rFonts w:cs="Calibri"/>
              </w:rPr>
            </w:pPr>
            <w:r>
              <w:rPr>
                <w:rFonts w:cs="Calibri"/>
              </w:rPr>
              <w:t>L</w:t>
            </w:r>
            <w:r w:rsidRPr="00F72276">
              <w:rPr>
                <w:rFonts w:cs="Calibri"/>
              </w:rPr>
              <w:t>’offre proposée répond de manière très insuffisante au besoin et/ou manque d'éléments d'appréciation</w:t>
            </w:r>
          </w:p>
        </w:tc>
      </w:tr>
      <w:tr w:rsidR="00944C77" w:rsidRPr="00F72276" w14:paraId="394A5D4B" w14:textId="77777777" w:rsidTr="00F35831">
        <w:trPr>
          <w:trHeight w:val="510"/>
          <w:jc w:val="center"/>
        </w:trPr>
        <w:tc>
          <w:tcPr>
            <w:tcW w:w="1212" w:type="dxa"/>
            <w:shd w:val="clear" w:color="auto" w:fill="FFC000"/>
            <w:noWrap/>
            <w:vAlign w:val="center"/>
          </w:tcPr>
          <w:p w14:paraId="5302841D" w14:textId="77777777" w:rsidR="00944C77" w:rsidRPr="00F72276" w:rsidRDefault="00944C77" w:rsidP="00F35831">
            <w:pPr>
              <w:spacing w:before="0" w:after="0"/>
              <w:jc w:val="center"/>
              <w:rPr>
                <w:rFonts w:cs="Calibri"/>
              </w:rPr>
            </w:pPr>
            <w:r w:rsidRPr="00F72276">
              <w:rPr>
                <w:rFonts w:cs="Calibri"/>
              </w:rPr>
              <w:t>2</w:t>
            </w:r>
          </w:p>
        </w:tc>
        <w:tc>
          <w:tcPr>
            <w:tcW w:w="1701" w:type="dxa"/>
            <w:shd w:val="clear" w:color="auto" w:fill="FFC000"/>
            <w:vAlign w:val="center"/>
          </w:tcPr>
          <w:p w14:paraId="22933FB4" w14:textId="77777777" w:rsidR="00944C77" w:rsidRPr="00F72276" w:rsidRDefault="00944C77" w:rsidP="00F35831">
            <w:pPr>
              <w:spacing w:before="0" w:after="0"/>
              <w:jc w:val="center"/>
              <w:rPr>
                <w:rFonts w:cs="Calibri"/>
              </w:rPr>
            </w:pPr>
            <w:r>
              <w:rPr>
                <w:rFonts w:cs="Calibri"/>
              </w:rPr>
              <w:t>Insuffisant</w:t>
            </w:r>
          </w:p>
        </w:tc>
        <w:tc>
          <w:tcPr>
            <w:tcW w:w="5744" w:type="dxa"/>
            <w:shd w:val="clear" w:color="auto" w:fill="FFC000"/>
            <w:vAlign w:val="center"/>
          </w:tcPr>
          <w:p w14:paraId="05FF96D7" w14:textId="77777777" w:rsidR="00944C77" w:rsidRPr="00F72276" w:rsidRDefault="00944C77" w:rsidP="00F35831">
            <w:pPr>
              <w:spacing w:before="0" w:after="0"/>
              <w:rPr>
                <w:rFonts w:cs="Calibri"/>
              </w:rPr>
            </w:pPr>
            <w:r>
              <w:rPr>
                <w:rFonts w:cs="Calibri"/>
              </w:rPr>
              <w:t>L</w:t>
            </w:r>
            <w:r w:rsidRPr="00F72276">
              <w:rPr>
                <w:rFonts w:cs="Calibri"/>
              </w:rPr>
              <w:t>’offre proposée</w:t>
            </w:r>
            <w:r>
              <w:rPr>
                <w:rFonts w:cs="Calibri"/>
              </w:rPr>
              <w:t xml:space="preserve"> ne répond que partiellement au besoin</w:t>
            </w:r>
            <w:r w:rsidRPr="00F72276">
              <w:rPr>
                <w:rFonts w:cs="Calibri"/>
              </w:rPr>
              <w:t>, les observations sont nombreuses et/ou importantes</w:t>
            </w:r>
          </w:p>
        </w:tc>
      </w:tr>
      <w:tr w:rsidR="00944C77" w:rsidRPr="00F72276" w14:paraId="0CA85BB4" w14:textId="77777777" w:rsidTr="00F35831">
        <w:trPr>
          <w:trHeight w:val="510"/>
          <w:jc w:val="center"/>
        </w:trPr>
        <w:tc>
          <w:tcPr>
            <w:tcW w:w="1212" w:type="dxa"/>
            <w:shd w:val="clear" w:color="auto" w:fill="FFFF00"/>
            <w:noWrap/>
            <w:vAlign w:val="center"/>
          </w:tcPr>
          <w:p w14:paraId="74E9E002" w14:textId="77777777" w:rsidR="00944C77" w:rsidRPr="00F72276" w:rsidRDefault="00944C77" w:rsidP="00F35831">
            <w:pPr>
              <w:spacing w:before="0" w:after="0"/>
              <w:jc w:val="center"/>
              <w:rPr>
                <w:rFonts w:cs="Calibri"/>
              </w:rPr>
            </w:pPr>
            <w:r w:rsidRPr="00F72276">
              <w:rPr>
                <w:rFonts w:cs="Calibri"/>
              </w:rPr>
              <w:t>3</w:t>
            </w:r>
          </w:p>
        </w:tc>
        <w:tc>
          <w:tcPr>
            <w:tcW w:w="1701" w:type="dxa"/>
            <w:shd w:val="clear" w:color="auto" w:fill="FFFF00"/>
            <w:vAlign w:val="center"/>
          </w:tcPr>
          <w:p w14:paraId="4B439DCB" w14:textId="77777777" w:rsidR="00944C77" w:rsidRPr="00F72276" w:rsidRDefault="00944C77" w:rsidP="00F35831">
            <w:pPr>
              <w:spacing w:before="0" w:after="0"/>
              <w:jc w:val="center"/>
              <w:rPr>
                <w:rFonts w:cs="Calibri"/>
              </w:rPr>
            </w:pPr>
            <w:r>
              <w:rPr>
                <w:rFonts w:cs="Calibri"/>
              </w:rPr>
              <w:t>Satisfaisant</w:t>
            </w:r>
          </w:p>
        </w:tc>
        <w:tc>
          <w:tcPr>
            <w:tcW w:w="5744" w:type="dxa"/>
            <w:shd w:val="clear" w:color="auto" w:fill="FFFF00"/>
            <w:vAlign w:val="center"/>
          </w:tcPr>
          <w:p w14:paraId="7C095254" w14:textId="77777777" w:rsidR="00944C77" w:rsidRPr="00F72276" w:rsidRDefault="00944C77" w:rsidP="00F35831">
            <w:pPr>
              <w:spacing w:before="0" w:after="0"/>
              <w:rPr>
                <w:rFonts w:cs="Calibri"/>
              </w:rPr>
            </w:pPr>
            <w:r>
              <w:rPr>
                <w:rFonts w:cs="Calibri"/>
              </w:rPr>
              <w:t>L</w:t>
            </w:r>
            <w:r w:rsidRPr="00F72276">
              <w:rPr>
                <w:rFonts w:cs="Calibri"/>
              </w:rPr>
              <w:t>’offre proposée répond de manière cohérente au besoin</w:t>
            </w:r>
          </w:p>
        </w:tc>
      </w:tr>
      <w:tr w:rsidR="00944C77" w:rsidRPr="00F72276" w14:paraId="2B9CEF45" w14:textId="77777777" w:rsidTr="00F35831">
        <w:trPr>
          <w:trHeight w:val="510"/>
          <w:jc w:val="center"/>
        </w:trPr>
        <w:tc>
          <w:tcPr>
            <w:tcW w:w="1212" w:type="dxa"/>
            <w:shd w:val="clear" w:color="auto" w:fill="00B050"/>
            <w:noWrap/>
            <w:vAlign w:val="center"/>
          </w:tcPr>
          <w:p w14:paraId="31D2AD2E" w14:textId="77777777" w:rsidR="00944C77" w:rsidRPr="00F72276" w:rsidRDefault="00944C77" w:rsidP="00F35831">
            <w:pPr>
              <w:spacing w:before="0" w:after="0"/>
              <w:jc w:val="center"/>
              <w:rPr>
                <w:rFonts w:cs="Calibri"/>
              </w:rPr>
            </w:pPr>
            <w:r w:rsidRPr="00F72276">
              <w:rPr>
                <w:rFonts w:cs="Calibri"/>
              </w:rPr>
              <w:t>4</w:t>
            </w:r>
          </w:p>
        </w:tc>
        <w:tc>
          <w:tcPr>
            <w:tcW w:w="1701" w:type="dxa"/>
            <w:shd w:val="clear" w:color="auto" w:fill="00B050"/>
            <w:vAlign w:val="center"/>
          </w:tcPr>
          <w:p w14:paraId="7A4A9EAA" w14:textId="77777777" w:rsidR="00944C77" w:rsidRPr="00F72276" w:rsidRDefault="00944C77" w:rsidP="00F35831">
            <w:pPr>
              <w:spacing w:before="0" w:after="0"/>
              <w:jc w:val="center"/>
              <w:rPr>
                <w:rFonts w:cs="Calibri"/>
              </w:rPr>
            </w:pPr>
            <w:r>
              <w:rPr>
                <w:rFonts w:cs="Calibri"/>
              </w:rPr>
              <w:t>Très satisfaisant</w:t>
            </w:r>
          </w:p>
        </w:tc>
        <w:tc>
          <w:tcPr>
            <w:tcW w:w="5744" w:type="dxa"/>
            <w:shd w:val="clear" w:color="auto" w:fill="00B050"/>
            <w:vAlign w:val="center"/>
          </w:tcPr>
          <w:p w14:paraId="1BB5E19C" w14:textId="77777777" w:rsidR="00944C77" w:rsidRPr="00F72276" w:rsidRDefault="00944C77" w:rsidP="00F35831">
            <w:pPr>
              <w:spacing w:before="0" w:after="0"/>
              <w:rPr>
                <w:rFonts w:cs="Calibri"/>
              </w:rPr>
            </w:pPr>
            <w:r>
              <w:rPr>
                <w:rFonts w:cs="Calibri"/>
              </w:rPr>
              <w:t>L</w:t>
            </w:r>
            <w:r w:rsidRPr="00F72276">
              <w:rPr>
                <w:rFonts w:cs="Calibri"/>
              </w:rPr>
              <w:t>’offre proposée répond de manière très pertinente au besoin, standard élevé, plus-value fonctionnelle ou technique</w:t>
            </w:r>
          </w:p>
        </w:tc>
      </w:tr>
    </w:tbl>
    <w:p w14:paraId="77A660C2" w14:textId="7221A001" w:rsidR="00944C77" w:rsidRDefault="00944C77" w:rsidP="00944C77">
      <w:pPr>
        <w:rPr>
          <w:rFonts w:eastAsia="Times New Roman" w:cs="Calibri"/>
        </w:rPr>
      </w:pPr>
      <w:r>
        <w:rPr>
          <w:rFonts w:eastAsia="Times New Roman" w:cs="Calibri"/>
        </w:rPr>
        <w:t>Ces évaluations ne font pas l’objet d’une nouvelle pondération et sont additionnées au niveau du sous-critère concerné.</w:t>
      </w:r>
    </w:p>
    <w:p w14:paraId="44DAFB12" w14:textId="77777777" w:rsidR="00944C77" w:rsidRPr="00C27847" w:rsidRDefault="00944C77" w:rsidP="00944C77">
      <w:pPr>
        <w:rPr>
          <w:rFonts w:eastAsia="Times New Roman" w:cs="Calibri"/>
        </w:rPr>
      </w:pPr>
      <w:r w:rsidRPr="00C27847">
        <w:rPr>
          <w:rFonts w:eastAsia="Times New Roman" w:cs="Calibri"/>
        </w:rPr>
        <w:t>La note du sous-critère est obtenue selon la méthode qui suit.</w:t>
      </w:r>
    </w:p>
    <w:p w14:paraId="1FDEC07A" w14:textId="77777777" w:rsidR="00944C77" w:rsidRDefault="00944C77" w:rsidP="00944C77">
      <w:pPr>
        <w:rPr>
          <w:rFonts w:eastAsia="Times New Roman" w:cs="Calibri"/>
        </w:rPr>
      </w:pPr>
      <w:r>
        <w:rPr>
          <w:rFonts w:eastAsia="Times New Roman" w:cs="Calibri"/>
        </w:rPr>
        <w:t>L’offre correspondant à la somme la plus élevée obtient la note de 20/20. Les autres offres sont notées selon l’application de la formule suivante :</w:t>
      </w:r>
    </w:p>
    <w:p w14:paraId="3F8AC11E" w14:textId="77777777" w:rsidR="00944C77" w:rsidRDefault="00944C77" w:rsidP="00944C77">
      <w:pPr>
        <w:pBdr>
          <w:top w:val="single" w:sz="4" w:space="1" w:color="auto"/>
          <w:left w:val="single" w:sz="4" w:space="4" w:color="auto"/>
          <w:bottom w:val="single" w:sz="4" w:space="1" w:color="auto"/>
          <w:right w:val="single" w:sz="4" w:space="4" w:color="auto"/>
        </w:pBdr>
        <w:jc w:val="center"/>
        <w:rPr>
          <w:rFonts w:eastAsia="Times New Roman" w:cs="Calibri"/>
        </w:rPr>
      </w:pPr>
      <w:r>
        <w:rPr>
          <w:rFonts w:eastAsia="Times New Roman" w:cs="Calibri"/>
        </w:rPr>
        <w:t>Note = 20 x Somme de l’offre notée / somme la plus élevée</w:t>
      </w:r>
    </w:p>
    <w:p w14:paraId="5B00C7AA" w14:textId="5FBF916F" w:rsidR="00050235" w:rsidRPr="00813F97" w:rsidRDefault="00813F97" w:rsidP="00050235">
      <w:pPr>
        <w:pStyle w:val="Titre4"/>
        <w:rPr>
          <w:b/>
        </w:rPr>
      </w:pPr>
      <w:r>
        <w:rPr>
          <w:b/>
        </w:rPr>
        <w:t>Sous-</w:t>
      </w:r>
      <w:r w:rsidR="00050235" w:rsidRPr="00813F97">
        <w:rPr>
          <w:b/>
        </w:rPr>
        <w:t>Critère 3 « </w:t>
      </w:r>
      <w:r w:rsidR="00762114" w:rsidRPr="00813F97">
        <w:rPr>
          <w:b/>
        </w:rPr>
        <w:t>Analyse du PAS</w:t>
      </w:r>
      <w:r w:rsidR="00050235" w:rsidRPr="00813F97">
        <w:rPr>
          <w:b/>
        </w:rPr>
        <w:t> »</w:t>
      </w:r>
    </w:p>
    <w:p w14:paraId="1E6CB948" w14:textId="3502C88E" w:rsidR="000025E5" w:rsidRPr="009E0AF7" w:rsidRDefault="00321537" w:rsidP="000025E5">
      <w:pPr>
        <w:rPr>
          <w:rFonts w:eastAsia="Times New Roman" w:cs="Calibri"/>
        </w:rPr>
      </w:pPr>
      <w:r w:rsidRPr="00321537">
        <w:rPr>
          <w:rFonts w:eastAsia="Times New Roman" w:cs="Calibri"/>
        </w:rPr>
        <w:t>Chaque exigence contenue dans le PAS se voit attribuer une note selon le barème suivant au regard du niveau de détail apporté par le candidat dans sa réponse à l'exigence</w:t>
      </w:r>
      <w:r w:rsidR="000025E5" w:rsidRPr="009E0AF7">
        <w:rPr>
          <w:rFonts w:eastAsia="Times New Roman" w:cs="Calibri"/>
        </w:rPr>
        <w:t>:</w:t>
      </w:r>
    </w:p>
    <w:tbl>
      <w:tblPr>
        <w:tblW w:w="8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12"/>
        <w:gridCol w:w="1701"/>
        <w:gridCol w:w="5744"/>
      </w:tblGrid>
      <w:tr w:rsidR="000025E5" w:rsidRPr="00F72276" w14:paraId="5E9CED3E" w14:textId="77777777" w:rsidTr="005E4776">
        <w:trPr>
          <w:trHeight w:val="510"/>
          <w:jc w:val="center"/>
        </w:trPr>
        <w:tc>
          <w:tcPr>
            <w:tcW w:w="1212" w:type="dxa"/>
            <w:shd w:val="clear" w:color="auto" w:fill="FF0000"/>
            <w:noWrap/>
            <w:vAlign w:val="center"/>
          </w:tcPr>
          <w:p w14:paraId="4C0CBA33" w14:textId="77777777" w:rsidR="000025E5" w:rsidRPr="00F72276" w:rsidRDefault="000025E5" w:rsidP="005E4776">
            <w:pPr>
              <w:spacing w:before="0" w:after="0"/>
              <w:jc w:val="center"/>
              <w:rPr>
                <w:rFonts w:cs="Calibri"/>
              </w:rPr>
            </w:pPr>
            <w:r w:rsidRPr="00F72276">
              <w:rPr>
                <w:rFonts w:cs="Calibri"/>
              </w:rPr>
              <w:t>1</w:t>
            </w:r>
          </w:p>
        </w:tc>
        <w:tc>
          <w:tcPr>
            <w:tcW w:w="1701" w:type="dxa"/>
            <w:shd w:val="clear" w:color="auto" w:fill="FF0000"/>
            <w:vAlign w:val="center"/>
          </w:tcPr>
          <w:p w14:paraId="1F501577" w14:textId="77777777" w:rsidR="000025E5" w:rsidRPr="00F72276" w:rsidRDefault="000025E5" w:rsidP="005E4776">
            <w:pPr>
              <w:spacing w:before="0" w:after="0"/>
              <w:jc w:val="center"/>
              <w:rPr>
                <w:rFonts w:cs="Calibri"/>
              </w:rPr>
            </w:pPr>
            <w:r>
              <w:rPr>
                <w:rFonts w:cs="Calibri"/>
              </w:rPr>
              <w:t>Très insuffisant</w:t>
            </w:r>
          </w:p>
        </w:tc>
        <w:tc>
          <w:tcPr>
            <w:tcW w:w="5744" w:type="dxa"/>
            <w:shd w:val="clear" w:color="auto" w:fill="FF0000"/>
            <w:vAlign w:val="center"/>
          </w:tcPr>
          <w:p w14:paraId="5E542F06" w14:textId="77777777" w:rsidR="000025E5" w:rsidRPr="00F72276" w:rsidRDefault="000025E5" w:rsidP="005E4776">
            <w:pPr>
              <w:spacing w:before="0" w:after="0"/>
              <w:rPr>
                <w:rFonts w:cs="Calibri"/>
              </w:rPr>
            </w:pPr>
            <w:r>
              <w:rPr>
                <w:rFonts w:cs="Calibri"/>
              </w:rPr>
              <w:t>L</w:t>
            </w:r>
            <w:r w:rsidRPr="00F72276">
              <w:rPr>
                <w:rFonts w:cs="Calibri"/>
              </w:rPr>
              <w:t>’offre proposée répond de manière très insuffisante au besoin et/ou manque d'éléments d'appréciation</w:t>
            </w:r>
          </w:p>
        </w:tc>
      </w:tr>
      <w:tr w:rsidR="000025E5" w:rsidRPr="00F72276" w14:paraId="624A0BED" w14:textId="77777777" w:rsidTr="005E4776">
        <w:trPr>
          <w:trHeight w:val="510"/>
          <w:jc w:val="center"/>
        </w:trPr>
        <w:tc>
          <w:tcPr>
            <w:tcW w:w="1212" w:type="dxa"/>
            <w:shd w:val="clear" w:color="auto" w:fill="FFC000"/>
            <w:noWrap/>
            <w:vAlign w:val="center"/>
          </w:tcPr>
          <w:p w14:paraId="45464B39" w14:textId="77777777" w:rsidR="000025E5" w:rsidRPr="00F72276" w:rsidRDefault="000025E5" w:rsidP="005E4776">
            <w:pPr>
              <w:spacing w:before="0" w:after="0"/>
              <w:jc w:val="center"/>
              <w:rPr>
                <w:rFonts w:cs="Calibri"/>
              </w:rPr>
            </w:pPr>
            <w:r w:rsidRPr="00F72276">
              <w:rPr>
                <w:rFonts w:cs="Calibri"/>
              </w:rPr>
              <w:t>2</w:t>
            </w:r>
          </w:p>
        </w:tc>
        <w:tc>
          <w:tcPr>
            <w:tcW w:w="1701" w:type="dxa"/>
            <w:shd w:val="clear" w:color="auto" w:fill="FFC000"/>
            <w:vAlign w:val="center"/>
          </w:tcPr>
          <w:p w14:paraId="34C0B288" w14:textId="77777777" w:rsidR="000025E5" w:rsidRPr="00F72276" w:rsidRDefault="000025E5" w:rsidP="005E4776">
            <w:pPr>
              <w:spacing w:before="0" w:after="0"/>
              <w:jc w:val="center"/>
              <w:rPr>
                <w:rFonts w:cs="Calibri"/>
              </w:rPr>
            </w:pPr>
            <w:r>
              <w:rPr>
                <w:rFonts w:cs="Calibri"/>
              </w:rPr>
              <w:t>Insuffisant</w:t>
            </w:r>
          </w:p>
        </w:tc>
        <w:tc>
          <w:tcPr>
            <w:tcW w:w="5744" w:type="dxa"/>
            <w:shd w:val="clear" w:color="auto" w:fill="FFC000"/>
            <w:vAlign w:val="center"/>
          </w:tcPr>
          <w:p w14:paraId="5F8DE9AA" w14:textId="77777777" w:rsidR="000025E5" w:rsidRPr="00F72276" w:rsidRDefault="000025E5" w:rsidP="005E4776">
            <w:pPr>
              <w:spacing w:before="0" w:after="0"/>
              <w:rPr>
                <w:rFonts w:cs="Calibri"/>
              </w:rPr>
            </w:pPr>
            <w:r>
              <w:rPr>
                <w:rFonts w:cs="Calibri"/>
              </w:rPr>
              <w:t>L</w:t>
            </w:r>
            <w:r w:rsidRPr="00F72276">
              <w:rPr>
                <w:rFonts w:cs="Calibri"/>
              </w:rPr>
              <w:t>’offre proposée</w:t>
            </w:r>
            <w:r>
              <w:rPr>
                <w:rFonts w:cs="Calibri"/>
              </w:rPr>
              <w:t xml:space="preserve"> ne répond que partiellement au besoin</w:t>
            </w:r>
            <w:r w:rsidRPr="00F72276">
              <w:rPr>
                <w:rFonts w:cs="Calibri"/>
              </w:rPr>
              <w:t>, les observations sont nombreuses et/ou importantes</w:t>
            </w:r>
          </w:p>
        </w:tc>
      </w:tr>
      <w:tr w:rsidR="000025E5" w:rsidRPr="00F72276" w14:paraId="0776DFD0" w14:textId="77777777" w:rsidTr="005E4776">
        <w:trPr>
          <w:trHeight w:val="510"/>
          <w:jc w:val="center"/>
        </w:trPr>
        <w:tc>
          <w:tcPr>
            <w:tcW w:w="1212" w:type="dxa"/>
            <w:shd w:val="clear" w:color="auto" w:fill="FFFF00"/>
            <w:noWrap/>
            <w:vAlign w:val="center"/>
          </w:tcPr>
          <w:p w14:paraId="4DB875E3" w14:textId="77777777" w:rsidR="000025E5" w:rsidRPr="00F72276" w:rsidRDefault="000025E5" w:rsidP="005E4776">
            <w:pPr>
              <w:spacing w:before="0" w:after="0"/>
              <w:jc w:val="center"/>
              <w:rPr>
                <w:rFonts w:cs="Calibri"/>
              </w:rPr>
            </w:pPr>
            <w:r w:rsidRPr="00F72276">
              <w:rPr>
                <w:rFonts w:cs="Calibri"/>
              </w:rPr>
              <w:t>3</w:t>
            </w:r>
          </w:p>
        </w:tc>
        <w:tc>
          <w:tcPr>
            <w:tcW w:w="1701" w:type="dxa"/>
            <w:shd w:val="clear" w:color="auto" w:fill="FFFF00"/>
            <w:vAlign w:val="center"/>
          </w:tcPr>
          <w:p w14:paraId="388F69CB" w14:textId="77777777" w:rsidR="000025E5" w:rsidRPr="00F72276" w:rsidRDefault="000025E5" w:rsidP="005E4776">
            <w:pPr>
              <w:spacing w:before="0" w:after="0"/>
              <w:jc w:val="center"/>
              <w:rPr>
                <w:rFonts w:cs="Calibri"/>
              </w:rPr>
            </w:pPr>
            <w:r>
              <w:rPr>
                <w:rFonts w:cs="Calibri"/>
              </w:rPr>
              <w:t>Satisfaisant</w:t>
            </w:r>
          </w:p>
        </w:tc>
        <w:tc>
          <w:tcPr>
            <w:tcW w:w="5744" w:type="dxa"/>
            <w:shd w:val="clear" w:color="auto" w:fill="FFFF00"/>
            <w:vAlign w:val="center"/>
          </w:tcPr>
          <w:p w14:paraId="70DA72E6" w14:textId="77777777" w:rsidR="000025E5" w:rsidRPr="00F72276" w:rsidRDefault="000025E5" w:rsidP="005E4776">
            <w:pPr>
              <w:spacing w:before="0" w:after="0"/>
              <w:rPr>
                <w:rFonts w:cs="Calibri"/>
              </w:rPr>
            </w:pPr>
            <w:r>
              <w:rPr>
                <w:rFonts w:cs="Calibri"/>
              </w:rPr>
              <w:t>L</w:t>
            </w:r>
            <w:r w:rsidRPr="00F72276">
              <w:rPr>
                <w:rFonts w:cs="Calibri"/>
              </w:rPr>
              <w:t>’offre proposée répond de manière cohérente au besoin</w:t>
            </w:r>
          </w:p>
        </w:tc>
      </w:tr>
      <w:tr w:rsidR="000025E5" w:rsidRPr="00F72276" w14:paraId="2D6E1CC4" w14:textId="77777777" w:rsidTr="005E4776">
        <w:trPr>
          <w:trHeight w:val="510"/>
          <w:jc w:val="center"/>
        </w:trPr>
        <w:tc>
          <w:tcPr>
            <w:tcW w:w="1212" w:type="dxa"/>
            <w:shd w:val="clear" w:color="auto" w:fill="00B050"/>
            <w:noWrap/>
            <w:vAlign w:val="center"/>
          </w:tcPr>
          <w:p w14:paraId="7674E495" w14:textId="77777777" w:rsidR="000025E5" w:rsidRPr="00F72276" w:rsidRDefault="000025E5" w:rsidP="005E4776">
            <w:pPr>
              <w:spacing w:before="0" w:after="0"/>
              <w:jc w:val="center"/>
              <w:rPr>
                <w:rFonts w:cs="Calibri"/>
              </w:rPr>
            </w:pPr>
            <w:r w:rsidRPr="00F72276">
              <w:rPr>
                <w:rFonts w:cs="Calibri"/>
              </w:rPr>
              <w:t>4</w:t>
            </w:r>
          </w:p>
        </w:tc>
        <w:tc>
          <w:tcPr>
            <w:tcW w:w="1701" w:type="dxa"/>
            <w:shd w:val="clear" w:color="auto" w:fill="00B050"/>
            <w:vAlign w:val="center"/>
          </w:tcPr>
          <w:p w14:paraId="7D7226E7" w14:textId="77777777" w:rsidR="000025E5" w:rsidRPr="00F72276" w:rsidRDefault="000025E5" w:rsidP="005E4776">
            <w:pPr>
              <w:spacing w:before="0" w:after="0"/>
              <w:jc w:val="center"/>
              <w:rPr>
                <w:rFonts w:cs="Calibri"/>
              </w:rPr>
            </w:pPr>
            <w:r>
              <w:rPr>
                <w:rFonts w:cs="Calibri"/>
              </w:rPr>
              <w:t>Très satisfaisant</w:t>
            </w:r>
          </w:p>
        </w:tc>
        <w:tc>
          <w:tcPr>
            <w:tcW w:w="5744" w:type="dxa"/>
            <w:shd w:val="clear" w:color="auto" w:fill="00B050"/>
            <w:vAlign w:val="center"/>
          </w:tcPr>
          <w:p w14:paraId="1F4B7903" w14:textId="77777777" w:rsidR="000025E5" w:rsidRPr="00F72276" w:rsidRDefault="000025E5" w:rsidP="005E4776">
            <w:pPr>
              <w:spacing w:before="0" w:after="0"/>
              <w:rPr>
                <w:rFonts w:cs="Calibri"/>
              </w:rPr>
            </w:pPr>
            <w:r>
              <w:rPr>
                <w:rFonts w:cs="Calibri"/>
              </w:rPr>
              <w:t>L</w:t>
            </w:r>
            <w:r w:rsidRPr="00F72276">
              <w:rPr>
                <w:rFonts w:cs="Calibri"/>
              </w:rPr>
              <w:t>’offre proposée répond de manière très pertinente au besoin, standard élevé, plus-value fonctionnelle ou technique</w:t>
            </w:r>
          </w:p>
        </w:tc>
      </w:tr>
    </w:tbl>
    <w:p w14:paraId="69478DE4" w14:textId="22E1F4C9" w:rsidR="00B16663" w:rsidRDefault="004E4582" w:rsidP="007812DF">
      <w:pPr>
        <w:rPr>
          <w:rFonts w:eastAsia="Times New Roman" w:cs="Calibri"/>
        </w:rPr>
      </w:pPr>
      <w:r w:rsidRPr="004E4582">
        <w:rPr>
          <w:rFonts w:eastAsia="Times New Roman" w:cs="Calibri"/>
        </w:rPr>
        <w:t>Etant donné que toutes les exigences sont obligatoires, elles doivent être satisfaites dans leur totalité́ et faire l’objet d’une réponse pour que l’offre du candidat soit recevable</w:t>
      </w:r>
      <w:r w:rsidR="00B16663">
        <w:rPr>
          <w:rFonts w:eastAsia="Times New Roman" w:cs="Calibri"/>
        </w:rPr>
        <w:t xml:space="preserve">. </w:t>
      </w:r>
    </w:p>
    <w:p w14:paraId="4447EE98" w14:textId="27A46871" w:rsidR="007812DF" w:rsidRPr="007812DF" w:rsidRDefault="007812DF" w:rsidP="007812DF">
      <w:pPr>
        <w:rPr>
          <w:rFonts w:eastAsia="Times New Roman" w:cs="Calibri"/>
        </w:rPr>
      </w:pPr>
      <w:r w:rsidRPr="007812DF">
        <w:rPr>
          <w:rFonts w:eastAsia="Times New Roman" w:cs="Calibri"/>
        </w:rPr>
        <w:lastRenderedPageBreak/>
        <w:t>Les points attribués à l’ensemble des e</w:t>
      </w:r>
      <w:r>
        <w:rPr>
          <w:rFonts w:eastAsia="Times New Roman" w:cs="Calibri"/>
        </w:rPr>
        <w:t>xigences, i.e. contenues dans le PAS, est</w:t>
      </w:r>
      <w:r w:rsidRPr="007812DF">
        <w:rPr>
          <w:rFonts w:eastAsia="Times New Roman" w:cs="Calibri"/>
        </w:rPr>
        <w:t xml:space="preserve"> ensuite additionné pour former un nombre global de points.</w:t>
      </w:r>
    </w:p>
    <w:p w14:paraId="169909A6" w14:textId="77777777" w:rsidR="007812DF" w:rsidRPr="007812DF" w:rsidRDefault="007812DF" w:rsidP="007812DF">
      <w:pPr>
        <w:rPr>
          <w:rFonts w:eastAsia="Times New Roman" w:cs="Calibri"/>
        </w:rPr>
      </w:pPr>
      <w:r w:rsidRPr="007812DF">
        <w:rPr>
          <w:rFonts w:eastAsia="Times New Roman" w:cs="Calibri"/>
        </w:rPr>
        <w:t>L’offre obtenant le nombre global de points le plus élevé obtient la note de 20/20. Les autres offres sont notées selon l’application de la formule suivante :</w:t>
      </w:r>
    </w:p>
    <w:p w14:paraId="0813E346" w14:textId="77777777" w:rsidR="007812DF" w:rsidRDefault="007812DF" w:rsidP="007812DF">
      <w:pPr>
        <w:pBdr>
          <w:top w:val="single" w:sz="4" w:space="1" w:color="auto"/>
          <w:left w:val="single" w:sz="4" w:space="4" w:color="auto"/>
          <w:bottom w:val="single" w:sz="4" w:space="1" w:color="auto"/>
          <w:right w:val="single" w:sz="4" w:space="4" w:color="auto"/>
        </w:pBdr>
        <w:rPr>
          <w:rFonts w:eastAsia="Times New Roman" w:cs="Calibri"/>
        </w:rPr>
      </w:pPr>
      <w:r w:rsidRPr="007812DF">
        <w:rPr>
          <w:rFonts w:eastAsia="Times New Roman" w:cs="Calibri"/>
        </w:rPr>
        <w:t>Note = 20 x Nombre global de points de l’offre notée / Nombre global de points le plus élevé</w:t>
      </w:r>
    </w:p>
    <w:p w14:paraId="619C8806" w14:textId="535CD30C" w:rsidR="000025E5" w:rsidRDefault="000025E5" w:rsidP="00050235">
      <w:pPr>
        <w:rPr>
          <w:rFonts w:eastAsia="Times New Roman" w:cs="Calibri"/>
        </w:rPr>
      </w:pPr>
    </w:p>
    <w:p w14:paraId="31E73040" w14:textId="42E13BB3" w:rsidR="00762114" w:rsidRDefault="00BF6176" w:rsidP="00762114">
      <w:pPr>
        <w:pStyle w:val="Titre4"/>
        <w:rPr>
          <w:b/>
        </w:rPr>
      </w:pPr>
      <w:r w:rsidRPr="00BF6176">
        <w:rPr>
          <w:b/>
        </w:rPr>
        <w:t>Sous-</w:t>
      </w:r>
      <w:r w:rsidR="00762114" w:rsidRPr="00BF6176">
        <w:rPr>
          <w:b/>
        </w:rPr>
        <w:t>C</w:t>
      </w:r>
      <w:r w:rsidR="00E614E8" w:rsidRPr="00BF6176">
        <w:rPr>
          <w:b/>
        </w:rPr>
        <w:t>ritère 4</w:t>
      </w:r>
      <w:r w:rsidR="00762114" w:rsidRPr="00BF6176">
        <w:rPr>
          <w:b/>
        </w:rPr>
        <w:t xml:space="preserve"> « </w:t>
      </w:r>
      <w:r w:rsidR="008C7133">
        <w:rPr>
          <w:b/>
        </w:rPr>
        <w:t>Evaluation des engagement</w:t>
      </w:r>
      <w:r w:rsidR="008033BC">
        <w:rPr>
          <w:b/>
        </w:rPr>
        <w:t>s</w:t>
      </w:r>
      <w:r w:rsidR="008C7133">
        <w:rPr>
          <w:b/>
        </w:rPr>
        <w:t xml:space="preserve"> en matière de RSO</w:t>
      </w:r>
      <w:r w:rsidR="00762114" w:rsidRPr="00BF6176">
        <w:rPr>
          <w:b/>
        </w:rPr>
        <w:t> »</w:t>
      </w:r>
    </w:p>
    <w:p w14:paraId="20D60FA9" w14:textId="0B8E58A2" w:rsidR="00246EED" w:rsidRPr="00246EED" w:rsidRDefault="000B5FED" w:rsidP="00246EED">
      <w:pPr>
        <w:rPr>
          <w:szCs w:val="22"/>
        </w:rPr>
      </w:pPr>
      <w:r>
        <w:t>Au niveau du</w:t>
      </w:r>
      <w:r>
        <w:rPr>
          <w:szCs w:val="22"/>
        </w:rPr>
        <w:t xml:space="preserve"> sous-critère, </w:t>
      </w:r>
      <w:r w:rsidR="00246EED" w:rsidRPr="00246EED">
        <w:rPr>
          <w:szCs w:val="22"/>
        </w:rPr>
        <w:t xml:space="preserve">un ou plusieurs items sont évalués, chacun sur la base d’un barème commun. </w:t>
      </w:r>
    </w:p>
    <w:tbl>
      <w:tblPr>
        <w:tblW w:w="8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12"/>
        <w:gridCol w:w="1701"/>
        <w:gridCol w:w="5744"/>
      </w:tblGrid>
      <w:tr w:rsidR="00246EED" w:rsidRPr="00246EED" w14:paraId="7671E397" w14:textId="77777777" w:rsidTr="00246EED">
        <w:trPr>
          <w:trHeight w:val="510"/>
          <w:jc w:val="center"/>
        </w:trPr>
        <w:tc>
          <w:tcPr>
            <w:tcW w:w="1212"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4F238B1A" w14:textId="77777777" w:rsidR="00246EED" w:rsidRPr="00246EED" w:rsidRDefault="00246EED">
            <w:pPr>
              <w:spacing w:before="0" w:after="0"/>
              <w:jc w:val="center"/>
              <w:rPr>
                <w:szCs w:val="22"/>
                <w:lang w:eastAsia="en-US"/>
              </w:rPr>
            </w:pPr>
            <w:r w:rsidRPr="00246EED">
              <w:rPr>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FF0000"/>
            <w:vAlign w:val="center"/>
            <w:hideMark/>
          </w:tcPr>
          <w:p w14:paraId="219C53F1" w14:textId="77777777" w:rsidR="00246EED" w:rsidRPr="00246EED" w:rsidRDefault="00246EED">
            <w:pPr>
              <w:spacing w:before="0" w:after="0"/>
              <w:jc w:val="center"/>
              <w:rPr>
                <w:szCs w:val="22"/>
              </w:rPr>
            </w:pPr>
            <w:r w:rsidRPr="00246EED">
              <w:rPr>
                <w:szCs w:val="22"/>
              </w:rPr>
              <w:t>Très insuffisant</w:t>
            </w:r>
          </w:p>
        </w:tc>
        <w:tc>
          <w:tcPr>
            <w:tcW w:w="5744" w:type="dxa"/>
            <w:tcBorders>
              <w:top w:val="single" w:sz="4" w:space="0" w:color="auto"/>
              <w:left w:val="single" w:sz="4" w:space="0" w:color="auto"/>
              <w:bottom w:val="single" w:sz="4" w:space="0" w:color="auto"/>
              <w:right w:val="single" w:sz="4" w:space="0" w:color="auto"/>
            </w:tcBorders>
            <w:shd w:val="clear" w:color="auto" w:fill="FF0000"/>
            <w:vAlign w:val="center"/>
            <w:hideMark/>
          </w:tcPr>
          <w:p w14:paraId="054D02D2" w14:textId="77777777" w:rsidR="00246EED" w:rsidRPr="00246EED" w:rsidRDefault="00246EED">
            <w:pPr>
              <w:spacing w:before="0" w:after="0"/>
              <w:rPr>
                <w:szCs w:val="22"/>
              </w:rPr>
            </w:pPr>
            <w:r w:rsidRPr="00246EED">
              <w:rPr>
                <w:szCs w:val="22"/>
              </w:rPr>
              <w:t>L’offre proposée répond de manière très insuffisante au besoin et/ou manque d'éléments d'appréciation</w:t>
            </w:r>
          </w:p>
        </w:tc>
      </w:tr>
      <w:tr w:rsidR="00246EED" w:rsidRPr="00246EED" w14:paraId="4F50C3E7" w14:textId="77777777" w:rsidTr="00246EED">
        <w:trPr>
          <w:trHeight w:val="510"/>
          <w:jc w:val="center"/>
        </w:trPr>
        <w:tc>
          <w:tcPr>
            <w:tcW w:w="1212" w:type="dxa"/>
            <w:tcBorders>
              <w:top w:val="single" w:sz="4" w:space="0" w:color="auto"/>
              <w:left w:val="single" w:sz="4" w:space="0" w:color="auto"/>
              <w:bottom w:val="single" w:sz="4" w:space="0" w:color="auto"/>
              <w:right w:val="single" w:sz="4" w:space="0" w:color="auto"/>
            </w:tcBorders>
            <w:shd w:val="clear" w:color="auto" w:fill="FFC000"/>
            <w:noWrap/>
            <w:vAlign w:val="center"/>
            <w:hideMark/>
          </w:tcPr>
          <w:p w14:paraId="0A3505A1" w14:textId="77777777" w:rsidR="00246EED" w:rsidRPr="00246EED" w:rsidRDefault="00246EED">
            <w:pPr>
              <w:spacing w:before="0" w:after="0"/>
              <w:jc w:val="center"/>
              <w:rPr>
                <w:szCs w:val="22"/>
              </w:rPr>
            </w:pPr>
            <w:r w:rsidRPr="00246EED">
              <w:rPr>
                <w:szCs w:val="22"/>
              </w:rPr>
              <w:t>2</w:t>
            </w:r>
          </w:p>
        </w:tc>
        <w:tc>
          <w:tcPr>
            <w:tcW w:w="1701"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2F25A903" w14:textId="77777777" w:rsidR="00246EED" w:rsidRPr="00246EED" w:rsidRDefault="00246EED">
            <w:pPr>
              <w:spacing w:before="0" w:after="0"/>
              <w:jc w:val="center"/>
              <w:rPr>
                <w:szCs w:val="22"/>
              </w:rPr>
            </w:pPr>
            <w:r w:rsidRPr="00246EED">
              <w:rPr>
                <w:szCs w:val="22"/>
              </w:rPr>
              <w:t>Insuffisant</w:t>
            </w:r>
          </w:p>
        </w:tc>
        <w:tc>
          <w:tcPr>
            <w:tcW w:w="5744"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52D1A26B" w14:textId="77777777" w:rsidR="00246EED" w:rsidRPr="00246EED" w:rsidRDefault="00246EED">
            <w:pPr>
              <w:spacing w:before="0" w:after="0"/>
              <w:rPr>
                <w:szCs w:val="22"/>
              </w:rPr>
            </w:pPr>
            <w:r w:rsidRPr="00246EED">
              <w:rPr>
                <w:szCs w:val="22"/>
              </w:rPr>
              <w:t>L’offre proposée ne répond que partiellement au besoin, les observations sont nombreuses et/ou importantes</w:t>
            </w:r>
          </w:p>
        </w:tc>
      </w:tr>
      <w:tr w:rsidR="00246EED" w:rsidRPr="00246EED" w14:paraId="5B3C5CB5" w14:textId="77777777" w:rsidTr="00246EED">
        <w:trPr>
          <w:trHeight w:val="510"/>
          <w:jc w:val="center"/>
        </w:trPr>
        <w:tc>
          <w:tcPr>
            <w:tcW w:w="1212" w:type="dxa"/>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6878575F" w14:textId="77777777" w:rsidR="00246EED" w:rsidRPr="00246EED" w:rsidRDefault="00246EED">
            <w:pPr>
              <w:spacing w:before="0" w:after="0"/>
              <w:jc w:val="center"/>
              <w:rPr>
                <w:szCs w:val="22"/>
              </w:rPr>
            </w:pPr>
            <w:r w:rsidRPr="00246EED">
              <w:rPr>
                <w:szCs w:val="22"/>
              </w:rPr>
              <w:t>3</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BBCCB46" w14:textId="77777777" w:rsidR="00246EED" w:rsidRPr="00246EED" w:rsidRDefault="00246EED">
            <w:pPr>
              <w:spacing w:before="0" w:after="0"/>
              <w:jc w:val="center"/>
              <w:rPr>
                <w:szCs w:val="22"/>
              </w:rPr>
            </w:pPr>
            <w:r w:rsidRPr="00246EED">
              <w:rPr>
                <w:szCs w:val="22"/>
              </w:rPr>
              <w:t>Satisfaisant</w:t>
            </w:r>
          </w:p>
        </w:tc>
        <w:tc>
          <w:tcPr>
            <w:tcW w:w="5744"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44CF2E9F" w14:textId="77777777" w:rsidR="00246EED" w:rsidRPr="00246EED" w:rsidRDefault="00246EED">
            <w:pPr>
              <w:spacing w:before="0" w:after="0"/>
              <w:rPr>
                <w:szCs w:val="22"/>
              </w:rPr>
            </w:pPr>
            <w:r w:rsidRPr="00246EED">
              <w:rPr>
                <w:szCs w:val="22"/>
              </w:rPr>
              <w:t>L’offre proposée répond de manière cohérente au besoin</w:t>
            </w:r>
          </w:p>
        </w:tc>
      </w:tr>
      <w:tr w:rsidR="00246EED" w:rsidRPr="00246EED" w14:paraId="37272F7A" w14:textId="77777777" w:rsidTr="00246EED">
        <w:trPr>
          <w:trHeight w:val="510"/>
          <w:jc w:val="center"/>
        </w:trPr>
        <w:tc>
          <w:tcPr>
            <w:tcW w:w="1212" w:type="dxa"/>
            <w:tcBorders>
              <w:top w:val="single" w:sz="4" w:space="0" w:color="auto"/>
              <w:left w:val="single" w:sz="4" w:space="0" w:color="auto"/>
              <w:bottom w:val="single" w:sz="4" w:space="0" w:color="auto"/>
              <w:right w:val="single" w:sz="4" w:space="0" w:color="auto"/>
            </w:tcBorders>
            <w:shd w:val="clear" w:color="auto" w:fill="00B050"/>
            <w:noWrap/>
            <w:vAlign w:val="center"/>
            <w:hideMark/>
          </w:tcPr>
          <w:p w14:paraId="35BD6884" w14:textId="77777777" w:rsidR="00246EED" w:rsidRPr="00246EED" w:rsidRDefault="00246EED">
            <w:pPr>
              <w:spacing w:before="0" w:after="0"/>
              <w:jc w:val="center"/>
              <w:rPr>
                <w:szCs w:val="22"/>
              </w:rPr>
            </w:pPr>
            <w:r w:rsidRPr="00246EED">
              <w:rPr>
                <w:szCs w:val="22"/>
              </w:rPr>
              <w:t>4</w:t>
            </w:r>
          </w:p>
        </w:tc>
        <w:tc>
          <w:tcPr>
            <w:tcW w:w="1701" w:type="dxa"/>
            <w:tcBorders>
              <w:top w:val="single" w:sz="4" w:space="0" w:color="auto"/>
              <w:left w:val="single" w:sz="4" w:space="0" w:color="auto"/>
              <w:bottom w:val="single" w:sz="4" w:space="0" w:color="auto"/>
              <w:right w:val="single" w:sz="4" w:space="0" w:color="auto"/>
            </w:tcBorders>
            <w:shd w:val="clear" w:color="auto" w:fill="00B050"/>
            <w:vAlign w:val="center"/>
            <w:hideMark/>
          </w:tcPr>
          <w:p w14:paraId="3E5F64D9" w14:textId="77777777" w:rsidR="00246EED" w:rsidRPr="00246EED" w:rsidRDefault="00246EED">
            <w:pPr>
              <w:spacing w:before="0" w:after="0"/>
              <w:jc w:val="center"/>
              <w:rPr>
                <w:szCs w:val="22"/>
              </w:rPr>
            </w:pPr>
            <w:r w:rsidRPr="00246EED">
              <w:rPr>
                <w:szCs w:val="22"/>
              </w:rPr>
              <w:t>Très satisfaisant</w:t>
            </w:r>
          </w:p>
        </w:tc>
        <w:tc>
          <w:tcPr>
            <w:tcW w:w="5744" w:type="dxa"/>
            <w:tcBorders>
              <w:top w:val="single" w:sz="4" w:space="0" w:color="auto"/>
              <w:left w:val="single" w:sz="4" w:space="0" w:color="auto"/>
              <w:bottom w:val="single" w:sz="4" w:space="0" w:color="auto"/>
              <w:right w:val="single" w:sz="4" w:space="0" w:color="auto"/>
            </w:tcBorders>
            <w:shd w:val="clear" w:color="auto" w:fill="00B050"/>
            <w:vAlign w:val="center"/>
            <w:hideMark/>
          </w:tcPr>
          <w:p w14:paraId="6CACAAF3" w14:textId="77777777" w:rsidR="00246EED" w:rsidRPr="00246EED" w:rsidRDefault="00246EED">
            <w:pPr>
              <w:spacing w:before="0" w:after="0"/>
              <w:rPr>
                <w:szCs w:val="22"/>
              </w:rPr>
            </w:pPr>
            <w:r w:rsidRPr="00246EED">
              <w:rPr>
                <w:szCs w:val="22"/>
              </w:rPr>
              <w:t>L’offre proposée répond de manière très pertinente au besoin, standard élevé, plus-value fonctionnelle ou technique</w:t>
            </w:r>
          </w:p>
        </w:tc>
      </w:tr>
    </w:tbl>
    <w:p w14:paraId="75553741" w14:textId="77777777" w:rsidR="00246EED" w:rsidRPr="00246EED" w:rsidRDefault="00246EED" w:rsidP="00246EED">
      <w:pPr>
        <w:rPr>
          <w:szCs w:val="22"/>
        </w:rPr>
      </w:pPr>
      <w:r w:rsidRPr="00246EED">
        <w:rPr>
          <w:szCs w:val="22"/>
        </w:rPr>
        <w:t>Ces évaluations ne font pas l’objet d’une nouvelle pondération et sont additionnées au niveau du sous-critère concerné.</w:t>
      </w:r>
    </w:p>
    <w:p w14:paraId="6135B3F2" w14:textId="77777777" w:rsidR="00246EED" w:rsidRPr="00246EED" w:rsidRDefault="00246EED" w:rsidP="00246EED">
      <w:pPr>
        <w:rPr>
          <w:szCs w:val="22"/>
        </w:rPr>
      </w:pPr>
      <w:r w:rsidRPr="00246EED">
        <w:rPr>
          <w:szCs w:val="22"/>
        </w:rPr>
        <w:t>La note du sous-critère est obtenue selon la méthode qui suit.</w:t>
      </w:r>
    </w:p>
    <w:p w14:paraId="64452427" w14:textId="77777777" w:rsidR="00246EED" w:rsidRPr="00246EED" w:rsidRDefault="00246EED" w:rsidP="00246EED">
      <w:pPr>
        <w:rPr>
          <w:szCs w:val="22"/>
        </w:rPr>
      </w:pPr>
      <w:r w:rsidRPr="00246EED">
        <w:rPr>
          <w:szCs w:val="22"/>
        </w:rPr>
        <w:t>L’offre correspondant à la somme la plus élevée obtient la note de 20/20. Les autres offres sont notées selon l’application de la formule suivante :</w:t>
      </w:r>
    </w:p>
    <w:p w14:paraId="4B88D2D2" w14:textId="77777777" w:rsidR="00246EED" w:rsidRPr="00246EED" w:rsidRDefault="00246EED" w:rsidP="00246EED">
      <w:pPr>
        <w:pBdr>
          <w:top w:val="single" w:sz="4" w:space="1" w:color="auto"/>
          <w:left w:val="single" w:sz="4" w:space="4" w:color="auto"/>
          <w:bottom w:val="single" w:sz="4" w:space="1" w:color="auto"/>
          <w:right w:val="single" w:sz="4" w:space="4" w:color="auto"/>
        </w:pBdr>
        <w:jc w:val="center"/>
        <w:rPr>
          <w:szCs w:val="22"/>
        </w:rPr>
      </w:pPr>
      <w:r w:rsidRPr="00246EED">
        <w:rPr>
          <w:szCs w:val="22"/>
        </w:rPr>
        <w:t>Note = 20 x Somme de l’offre notée / somme la plus élevée</w:t>
      </w:r>
    </w:p>
    <w:p w14:paraId="2B194362" w14:textId="77777777" w:rsidR="00762114" w:rsidRDefault="00762114" w:rsidP="00050235">
      <w:pPr>
        <w:rPr>
          <w:rFonts w:eastAsia="Times New Roman" w:cs="Calibri"/>
        </w:rPr>
      </w:pPr>
    </w:p>
    <w:p w14:paraId="5D00B5AD" w14:textId="1FF102B4" w:rsidR="00050235" w:rsidRPr="00536FBE" w:rsidRDefault="00050235" w:rsidP="00050235">
      <w:pPr>
        <w:pStyle w:val="Titre3"/>
      </w:pPr>
      <w:bookmarkStart w:id="183" w:name="_Toc138749784"/>
      <w:bookmarkStart w:id="184" w:name="_Toc138946683"/>
      <w:bookmarkStart w:id="185" w:name="_Toc138951623"/>
      <w:bookmarkStart w:id="186" w:name="_Toc154056367"/>
      <w:r w:rsidRPr="00536FBE">
        <w:t xml:space="preserve">Critère </w:t>
      </w:r>
      <w:r>
        <w:t xml:space="preserve">B </w:t>
      </w:r>
      <w:r w:rsidRPr="00536FBE">
        <w:t>« </w:t>
      </w:r>
      <w:r>
        <w:t>Coût du projet sur 4 ans (Prestations forfaitaires + simulation de commandes)</w:t>
      </w:r>
      <w:r w:rsidRPr="00536FBE">
        <w:t> »</w:t>
      </w:r>
      <w:bookmarkEnd w:id="183"/>
      <w:bookmarkEnd w:id="184"/>
      <w:bookmarkEnd w:id="185"/>
      <w:bookmarkEnd w:id="186"/>
    </w:p>
    <w:p w14:paraId="7F469312" w14:textId="60722830" w:rsidR="00050235" w:rsidRPr="00F35F1C" w:rsidRDefault="00050235" w:rsidP="00050235">
      <w:r>
        <w:t xml:space="preserve">La </w:t>
      </w:r>
      <w:proofErr w:type="spellStart"/>
      <w:r>
        <w:t>Cnam</w:t>
      </w:r>
      <w:proofErr w:type="spellEnd"/>
      <w:r w:rsidRPr="00F35F1C">
        <w:t xml:space="preserve"> accorde la note de 20/20 à l’offre financièrement la plus basse</w:t>
      </w:r>
      <w:r>
        <w:t xml:space="preserve"> calculée sur la base du montant </w:t>
      </w:r>
      <w:r w:rsidRPr="00826124">
        <w:t>global des prestations forfaitaires et d’une simulation de commandes.</w:t>
      </w:r>
      <w:r w:rsidR="000D7160" w:rsidRPr="00826124">
        <w:t xml:space="preserve"> </w:t>
      </w:r>
      <w:r w:rsidR="00524641" w:rsidRPr="00826124">
        <w:t>Il est précisé que les coûts de</w:t>
      </w:r>
      <w:r w:rsidR="000D7160" w:rsidRPr="00826124">
        <w:t xml:space="preserve"> diffusion des messages</w:t>
      </w:r>
      <w:r w:rsidR="00524641" w:rsidRPr="00826124">
        <w:t xml:space="preserve"> seront déterminés sur le fondement d’une projection estimative du volume de diffusion</w:t>
      </w:r>
      <w:r w:rsidR="000D7160" w:rsidRPr="00826124">
        <w:t>.</w:t>
      </w:r>
    </w:p>
    <w:p w14:paraId="518528F3" w14:textId="77777777" w:rsidR="00050235" w:rsidRPr="00F35F1C" w:rsidRDefault="00050235" w:rsidP="00050235">
      <w:r w:rsidRPr="00F35F1C">
        <w:t>Les autres offres sont notées selon l’application de la formule suivante :</w:t>
      </w:r>
    </w:p>
    <w:p w14:paraId="2F041F46" w14:textId="5BFA393C" w:rsidR="00B214D9" w:rsidRPr="00050235" w:rsidRDefault="00050235" w:rsidP="00B214D9">
      <w:pPr>
        <w:pBdr>
          <w:top w:val="single" w:sz="4" w:space="1" w:color="auto"/>
          <w:left w:val="single" w:sz="4" w:space="4" w:color="auto"/>
          <w:bottom w:val="single" w:sz="4" w:space="1" w:color="auto"/>
          <w:right w:val="single" w:sz="4" w:space="4" w:color="auto"/>
        </w:pBdr>
        <w:jc w:val="center"/>
        <w:rPr>
          <w:rFonts w:eastAsia="Times New Roman" w:cs="Calibri"/>
        </w:rPr>
      </w:pPr>
      <w:r w:rsidRPr="00050235">
        <w:rPr>
          <w:rFonts w:eastAsia="Times New Roman" w:cs="Calibri"/>
        </w:rPr>
        <w:t>Note = 20 x Montant de l'offre la plus basse / Montant de l'offre notée</w:t>
      </w:r>
    </w:p>
    <w:p w14:paraId="517BB218" w14:textId="650DE94D" w:rsidR="00F3541E" w:rsidRPr="00792372" w:rsidRDefault="00F3541E" w:rsidP="00193638">
      <w:pPr>
        <w:pStyle w:val="Titre3"/>
      </w:pPr>
      <w:bookmarkStart w:id="187" w:name="_Toc141866307"/>
      <w:bookmarkStart w:id="188" w:name="_Toc154056368"/>
      <w:r w:rsidRPr="00792372">
        <w:t>Constitution de la note finale</w:t>
      </w:r>
      <w:bookmarkEnd w:id="187"/>
      <w:bookmarkEnd w:id="188"/>
    </w:p>
    <w:p w14:paraId="116C2793" w14:textId="77777777" w:rsidR="005E2FF8" w:rsidRDefault="005E2FF8" w:rsidP="00B26C7C">
      <w:r w:rsidRPr="00A515D1">
        <w:t>La note finale est obtenue par application successive des pondérations aux notes obtenues tel que précisé ci-dessus.</w:t>
      </w:r>
    </w:p>
    <w:p w14:paraId="7D36F89B" w14:textId="42956BB2" w:rsidR="00F3541E" w:rsidRPr="00F35F1C" w:rsidRDefault="00F3541E" w:rsidP="00B26C7C">
      <w:r w:rsidRPr="00F35F1C">
        <w:t xml:space="preserve">Le choix se porte sur le candidat ayant obtenu la note la plus élevée. </w:t>
      </w:r>
    </w:p>
    <w:p w14:paraId="40EC5A14" w14:textId="6CE9DF3F" w:rsidR="00704C59" w:rsidRPr="00B24052" w:rsidRDefault="00704C59" w:rsidP="00B26C7C">
      <w:pPr>
        <w:pStyle w:val="Titre1"/>
      </w:pPr>
      <w:bookmarkStart w:id="189" w:name="_Toc124152890"/>
      <w:bookmarkStart w:id="190" w:name="_Ref139890715"/>
      <w:bookmarkStart w:id="191" w:name="_Toc141866308"/>
      <w:bookmarkStart w:id="192" w:name="_Toc154056369"/>
      <w:r w:rsidRPr="00704C59">
        <w:t>MODIFICATIONS DE DETAIL AU DOSSIER DE CONSULTATION</w:t>
      </w:r>
      <w:bookmarkEnd w:id="170"/>
      <w:bookmarkEnd w:id="189"/>
      <w:bookmarkEnd w:id="190"/>
      <w:bookmarkEnd w:id="191"/>
      <w:bookmarkEnd w:id="192"/>
    </w:p>
    <w:p w14:paraId="46489033" w14:textId="6C324418" w:rsidR="00704C59" w:rsidRPr="006E5A36" w:rsidRDefault="000F4664" w:rsidP="00B26C7C">
      <w:r>
        <w:t>Jusqu’au dixième jour</w:t>
      </w:r>
      <w:r w:rsidR="00704C59" w:rsidRPr="006E5A36">
        <w:t xml:space="preserve"> précédant la date limite de réception des offres figurant à l’article </w:t>
      </w:r>
      <w:r w:rsidR="0019620D">
        <w:fldChar w:fldCharType="begin"/>
      </w:r>
      <w:r w:rsidR="0019620D">
        <w:instrText xml:space="preserve"> REF _Ref141877168 \r \h </w:instrText>
      </w:r>
      <w:r w:rsidR="0019620D">
        <w:fldChar w:fldCharType="separate"/>
      </w:r>
      <w:r w:rsidR="004C72A4">
        <w:t>6.1</w:t>
      </w:r>
      <w:r w:rsidR="0019620D">
        <w:fldChar w:fldCharType="end"/>
      </w:r>
      <w:r w:rsidR="0019620D">
        <w:t xml:space="preserve"> </w:t>
      </w:r>
      <w:r w:rsidR="00704C59" w:rsidRPr="006E5A36">
        <w:t xml:space="preserve">du présent </w:t>
      </w:r>
      <w:r w:rsidR="0019620D">
        <w:t>règlement</w:t>
      </w:r>
      <w:r w:rsidR="00704C59" w:rsidRPr="006E5A36">
        <w:t xml:space="preserve">, les </w:t>
      </w:r>
      <w:r w:rsidR="0019620D">
        <w:t>candidats</w:t>
      </w:r>
      <w:r w:rsidR="00704C59" w:rsidRPr="006E5A36">
        <w:t xml:space="preserve"> peuvent demander toutes les précisions qu’ils jugent utiles à l’établissement de leur offre par le biais de la plateforme de dématérialisation. </w:t>
      </w:r>
    </w:p>
    <w:p w14:paraId="68D0D3AF" w14:textId="77777777" w:rsidR="00704C59" w:rsidRPr="0019620D" w:rsidRDefault="00704C59" w:rsidP="00B26C7C">
      <w:pPr>
        <w:rPr>
          <w:b/>
        </w:rPr>
      </w:pPr>
      <w:r w:rsidRPr="0019620D">
        <w:rPr>
          <w:b/>
        </w:rPr>
        <w:lastRenderedPageBreak/>
        <w:t xml:space="preserve">Les questions doivent ainsi être posées sur la plateforme </w:t>
      </w:r>
      <w:hyperlink r:id="rId30" w:history="1">
        <w:r w:rsidR="00362D0E" w:rsidRPr="0019620D">
          <w:rPr>
            <w:rStyle w:val="Lienhypertexte"/>
            <w:rFonts w:cs="Calibri"/>
            <w:b/>
          </w:rPr>
          <w:t>www.marches-publics.gouv.fr</w:t>
        </w:r>
      </w:hyperlink>
      <w:r w:rsidR="00362D0E" w:rsidRPr="0019620D">
        <w:rPr>
          <w:b/>
        </w:rPr>
        <w:t xml:space="preserve"> </w:t>
      </w:r>
      <w:r w:rsidRPr="0019620D">
        <w:rPr>
          <w:b/>
        </w:rPr>
        <w:t xml:space="preserve"> </w:t>
      </w:r>
    </w:p>
    <w:p w14:paraId="2BBD1146" w14:textId="77777777" w:rsidR="00CD4BBA" w:rsidRDefault="00CD4BBA" w:rsidP="00CD4BBA">
      <w:r>
        <w:t>Conformément à l’article R2132-6 du Code de la commande publique, une réponse commune est adressée au plus tard six (6) jours avant la date limite fixée pour la réception des dossiers à tous les candidats s’il s’agit de compléments nécessaires à l’établissement de leurs dossiers.</w:t>
      </w:r>
    </w:p>
    <w:p w14:paraId="25BF7E2D" w14:textId="396CAF8F" w:rsidR="00CD4BBA" w:rsidRDefault="00CD4BBA" w:rsidP="00CD4BBA">
      <w:r>
        <w:t xml:space="preserve">La </w:t>
      </w:r>
      <w:proofErr w:type="spellStart"/>
      <w:r>
        <w:t>Cnam</w:t>
      </w:r>
      <w:proofErr w:type="spellEnd"/>
      <w:r>
        <w:t xml:space="preserve"> se réserve le droit d’apporter a</w:t>
      </w:r>
      <w:r w:rsidR="00C05DF2">
        <w:t>u plus tard six (6) jours</w:t>
      </w:r>
      <w:r>
        <w:t xml:space="preserve"> avant la date limite fixée pour la réception des dossiers, des modifications de détail au dossier de consultation. Les candidats doivent alors répondre sur la base du dossier modifié sans pouvoir lever aucune réclamation à ce</w:t>
      </w:r>
      <w:r w:rsidR="00812244">
        <w:t xml:space="preserve"> sujet.</w:t>
      </w:r>
    </w:p>
    <w:p w14:paraId="6D1EF1D4" w14:textId="1D09D48C" w:rsidR="00704C59" w:rsidRPr="00B24052" w:rsidRDefault="00704C59" w:rsidP="00B26C7C">
      <w:pPr>
        <w:pStyle w:val="Titre1"/>
      </w:pPr>
      <w:bookmarkStart w:id="193" w:name="_Toc387997739"/>
      <w:bookmarkStart w:id="194" w:name="_Toc124152891"/>
      <w:bookmarkStart w:id="195" w:name="_Toc141866309"/>
      <w:bookmarkStart w:id="196" w:name="_Toc154056370"/>
      <w:r w:rsidRPr="00704C59">
        <w:t>INSTANCES ET VOIES DE RECOURS</w:t>
      </w:r>
      <w:bookmarkEnd w:id="193"/>
      <w:bookmarkEnd w:id="194"/>
      <w:bookmarkEnd w:id="195"/>
      <w:bookmarkEnd w:id="196"/>
    </w:p>
    <w:p w14:paraId="71350A0B" w14:textId="1F129A05" w:rsidR="00296352" w:rsidRPr="00A515D1" w:rsidRDefault="00296352" w:rsidP="00296352">
      <w:pPr>
        <w:tabs>
          <w:tab w:val="left" w:pos="900"/>
          <w:tab w:val="right" w:leader="dot" w:pos="4500"/>
          <w:tab w:val="left" w:pos="5580"/>
        </w:tabs>
        <w:rPr>
          <w:rFonts w:eastAsia="Times New Roman" w:cs="Calibri"/>
        </w:rPr>
      </w:pPr>
      <w:bookmarkStart w:id="197" w:name="_Toc211139589"/>
      <w:bookmarkStart w:id="198" w:name="_Toc339962364"/>
      <w:bookmarkStart w:id="199" w:name="_Toc387997740"/>
      <w:r w:rsidRPr="00A515D1">
        <w:rPr>
          <w:rFonts w:eastAsia="Times New Roman" w:cs="Calibri"/>
        </w:rPr>
        <w:t xml:space="preserve">Les </w:t>
      </w:r>
      <w:r w:rsidR="0022723A">
        <w:rPr>
          <w:rFonts w:eastAsia="Times New Roman" w:cs="Calibri"/>
        </w:rPr>
        <w:t>entreprises</w:t>
      </w:r>
      <w:r w:rsidR="0022723A" w:rsidRPr="00A515D1">
        <w:rPr>
          <w:rFonts w:eastAsia="Times New Roman" w:cs="Calibri"/>
        </w:rPr>
        <w:t xml:space="preserve"> </w:t>
      </w:r>
      <w:r w:rsidRPr="00A515D1">
        <w:rPr>
          <w:rFonts w:eastAsia="Times New Roman" w:cs="Calibri"/>
        </w:rPr>
        <w:t>peuvent obtenir des informations concernant l’introduction des recours auprès du Tribunal administratif de Paris.</w:t>
      </w:r>
    </w:p>
    <w:p w14:paraId="1ACF36AB" w14:textId="77777777" w:rsidR="00296352" w:rsidRPr="00A515D1" w:rsidRDefault="00296352" w:rsidP="00296352">
      <w:pPr>
        <w:tabs>
          <w:tab w:val="left" w:pos="900"/>
          <w:tab w:val="right" w:leader="dot" w:pos="4500"/>
          <w:tab w:val="left" w:pos="5580"/>
        </w:tabs>
        <w:rPr>
          <w:rFonts w:eastAsia="Times New Roman" w:cs="Calibri"/>
        </w:rPr>
      </w:pPr>
      <w:r w:rsidRPr="00A515D1">
        <w:rPr>
          <w:rFonts w:eastAsia="Times New Roman" w:cs="Calibri"/>
        </w:rPr>
        <w:t>Adresse :</w:t>
      </w:r>
      <w:bookmarkEnd w:id="197"/>
      <w:bookmarkEnd w:id="198"/>
      <w:bookmarkEnd w:id="199"/>
      <w:r w:rsidRPr="00A515D1">
        <w:rPr>
          <w:rFonts w:eastAsia="Times New Roman" w:cs="Calibri"/>
        </w:rPr>
        <w:t xml:space="preserve"> </w:t>
      </w:r>
    </w:p>
    <w:p w14:paraId="1A70FC8A" w14:textId="77777777" w:rsidR="00296352" w:rsidRPr="00997CDD" w:rsidRDefault="00296352" w:rsidP="00296352">
      <w:pPr>
        <w:tabs>
          <w:tab w:val="left" w:pos="900"/>
          <w:tab w:val="right" w:leader="dot" w:pos="4500"/>
          <w:tab w:val="left" w:pos="5580"/>
        </w:tabs>
        <w:spacing w:after="0"/>
        <w:rPr>
          <w:rFonts w:eastAsia="Times New Roman" w:cs="Calibri"/>
        </w:rPr>
      </w:pPr>
      <w:r w:rsidRPr="00997CDD">
        <w:rPr>
          <w:rFonts w:eastAsia="Times New Roman" w:cs="Calibri"/>
        </w:rPr>
        <w:t xml:space="preserve">Tribunal administratif de Paris </w:t>
      </w:r>
    </w:p>
    <w:p w14:paraId="7B94F95E" w14:textId="77777777" w:rsidR="00296352" w:rsidRPr="00A515D1" w:rsidRDefault="00296352" w:rsidP="00296352">
      <w:pPr>
        <w:spacing w:after="0"/>
        <w:rPr>
          <w:rFonts w:eastAsia="Times New Roman" w:cs="Calibri"/>
        </w:rPr>
      </w:pPr>
      <w:r w:rsidRPr="00A515D1">
        <w:rPr>
          <w:rFonts w:eastAsia="Times New Roman" w:cs="Calibri"/>
        </w:rPr>
        <w:t>7, rue de Jouy</w:t>
      </w:r>
    </w:p>
    <w:p w14:paraId="1D2F970B" w14:textId="77777777" w:rsidR="00296352" w:rsidRPr="00A515D1" w:rsidRDefault="00296352" w:rsidP="00296352">
      <w:pPr>
        <w:spacing w:after="0"/>
        <w:rPr>
          <w:rFonts w:eastAsia="Times New Roman" w:cs="Calibri"/>
        </w:rPr>
      </w:pPr>
      <w:r w:rsidRPr="00A515D1">
        <w:rPr>
          <w:rFonts w:eastAsia="Times New Roman" w:cs="Calibri"/>
        </w:rPr>
        <w:t>75181 PARIS Cedex 04</w:t>
      </w:r>
    </w:p>
    <w:p w14:paraId="45C23944" w14:textId="77777777" w:rsidR="00296352" w:rsidRPr="00A515D1" w:rsidRDefault="00296352" w:rsidP="00296352">
      <w:pPr>
        <w:spacing w:after="0"/>
        <w:rPr>
          <w:rFonts w:eastAsia="Times New Roman" w:cs="Calibri"/>
        </w:rPr>
      </w:pPr>
      <w:r w:rsidRPr="00A515D1">
        <w:rPr>
          <w:rFonts w:eastAsia="Times New Roman" w:cs="Calibri"/>
        </w:rPr>
        <w:t>Téléphone : 01 44 59 44 00</w:t>
      </w:r>
    </w:p>
    <w:p w14:paraId="471BCF5A" w14:textId="77777777" w:rsidR="00296352" w:rsidRPr="00A515D1" w:rsidRDefault="00296352" w:rsidP="00296352">
      <w:pPr>
        <w:spacing w:after="0"/>
        <w:rPr>
          <w:rFonts w:eastAsia="Times New Roman" w:cs="Calibri"/>
        </w:rPr>
      </w:pPr>
      <w:r w:rsidRPr="00A515D1">
        <w:rPr>
          <w:rFonts w:eastAsia="Times New Roman" w:cs="Calibri"/>
        </w:rPr>
        <w:t>Télécopieur : 01 44 59 46 46</w:t>
      </w:r>
    </w:p>
    <w:p w14:paraId="10EE8DE2" w14:textId="77777777" w:rsidR="00296352" w:rsidRPr="00A515D1" w:rsidRDefault="00296352" w:rsidP="00296352">
      <w:pPr>
        <w:shd w:val="clear" w:color="auto" w:fill="FFFFFF"/>
        <w:spacing w:after="150" w:line="240" w:lineRule="atLeast"/>
        <w:rPr>
          <w:rFonts w:eastAsia="Times New Roman" w:cs="Calibri"/>
        </w:rPr>
      </w:pPr>
      <w:r w:rsidRPr="00A515D1">
        <w:rPr>
          <w:rFonts w:eastAsia="Times New Roman" w:cs="Calibri"/>
        </w:rPr>
        <w:t>Télécopie référés précontractuels et contractuels : 01 44 59 46 46</w:t>
      </w:r>
    </w:p>
    <w:p w14:paraId="2AC5D6F1" w14:textId="77777777" w:rsidR="00296352" w:rsidRPr="00B46642" w:rsidRDefault="00296352" w:rsidP="00296352">
      <w:pPr>
        <w:spacing w:after="0"/>
        <w:rPr>
          <w:rFonts w:eastAsia="Times New Roman" w:cs="Calibri"/>
          <w:color w:val="000000"/>
        </w:rPr>
      </w:pPr>
      <w:r w:rsidRPr="00A515D1">
        <w:rPr>
          <w:rFonts w:eastAsia="Times New Roman" w:cs="Calibri"/>
        </w:rPr>
        <w:t xml:space="preserve">Courriel : </w:t>
      </w:r>
      <w:hyperlink r:id="rId31" w:history="1">
        <w:r w:rsidRPr="00A515D1">
          <w:rPr>
            <w:rStyle w:val="Lienhypertexte"/>
            <w:rFonts w:cs="Calibri"/>
          </w:rPr>
          <w:t>greffe.ta-paris@juradm.fr</w:t>
        </w:r>
      </w:hyperlink>
    </w:p>
    <w:p w14:paraId="65A99F4C" w14:textId="02E9572B" w:rsidR="003A0F8B" w:rsidRDefault="003A0F8B" w:rsidP="00B26C7C">
      <w:r>
        <w:br w:type="page"/>
      </w:r>
    </w:p>
    <w:p w14:paraId="4CC1B8FA" w14:textId="6D879DFB" w:rsidR="003A0F8B" w:rsidRDefault="00B24052" w:rsidP="00296352">
      <w:pPr>
        <w:pStyle w:val="Titre1"/>
        <w:numPr>
          <w:ilvl w:val="0"/>
          <w:numId w:val="0"/>
        </w:numPr>
        <w:jc w:val="center"/>
      </w:pPr>
      <w:bookmarkStart w:id="200" w:name="_Toc154056371"/>
      <w:bookmarkStart w:id="201" w:name="_Toc141866311"/>
      <w:r>
        <w:lastRenderedPageBreak/>
        <w:t>ANNEXE</w:t>
      </w:r>
      <w:r w:rsidR="00224D66">
        <w:t>s</w:t>
      </w:r>
      <w:bookmarkEnd w:id="200"/>
      <w:r>
        <w:t> </w:t>
      </w:r>
      <w:bookmarkEnd w:id="201"/>
    </w:p>
    <w:p w14:paraId="2686247B" w14:textId="2B033C24" w:rsidR="00224D66" w:rsidRPr="007F388E" w:rsidRDefault="00224D66" w:rsidP="007F388E">
      <w:pPr>
        <w:pStyle w:val="Sansinterligne"/>
      </w:pPr>
      <w:r w:rsidRPr="007F388E">
        <w:t>Annexe 1 : « </w:t>
      </w:r>
      <w:r w:rsidR="00AB58A5" w:rsidRPr="007F388E">
        <w:t>AC.202</w:t>
      </w:r>
      <w:r w:rsidR="00C81C2B" w:rsidRPr="007F388E">
        <w:t>5.2048</w:t>
      </w:r>
      <w:r w:rsidR="00AB58A5" w:rsidRPr="007F388E">
        <w:t>_</w:t>
      </w:r>
      <w:r w:rsidR="00E11A2B" w:rsidRPr="007F388E">
        <w:t>OGC</w:t>
      </w:r>
      <w:r w:rsidR="00AB58A5" w:rsidRPr="007F388E">
        <w:t>_RC_Annexe 1_</w:t>
      </w:r>
      <w:r w:rsidR="00CA1C12" w:rsidRPr="007F388E">
        <w:t xml:space="preserve">Guide </w:t>
      </w:r>
      <w:r w:rsidR="00AB58A5" w:rsidRPr="007F388E">
        <w:t>de réponse</w:t>
      </w:r>
      <w:r w:rsidRPr="007F388E">
        <w:t> »</w:t>
      </w:r>
    </w:p>
    <w:p w14:paraId="03325017" w14:textId="06D0E0B5" w:rsidR="00224D66" w:rsidRPr="007F388E" w:rsidRDefault="00224D66" w:rsidP="007F388E">
      <w:pPr>
        <w:tabs>
          <w:tab w:val="left" w:pos="900"/>
          <w:tab w:val="right" w:leader="dot" w:pos="4500"/>
          <w:tab w:val="left" w:pos="5580"/>
        </w:tabs>
        <w:jc w:val="left"/>
        <w:rPr>
          <w:rFonts w:eastAsia="Times New Roman" w:cs="Calibri"/>
        </w:rPr>
      </w:pPr>
      <w:r w:rsidRPr="007F388E">
        <w:rPr>
          <w:rFonts w:eastAsia="Times New Roman" w:cs="Calibri"/>
        </w:rPr>
        <w:t xml:space="preserve">Annexe 2 : </w:t>
      </w:r>
      <w:r w:rsidR="00AB58A5" w:rsidRPr="007F388E">
        <w:rPr>
          <w:rFonts w:eastAsia="Times New Roman" w:cs="Calibri"/>
        </w:rPr>
        <w:t>« AC.</w:t>
      </w:r>
      <w:r w:rsidR="00E11A2B" w:rsidRPr="007F388E">
        <w:rPr>
          <w:rFonts w:eastAsia="Times New Roman" w:cs="Calibri"/>
        </w:rPr>
        <w:t xml:space="preserve"> </w:t>
      </w:r>
      <w:r w:rsidR="00C81C2B" w:rsidRPr="007F388E">
        <w:rPr>
          <w:rFonts w:eastAsia="Times New Roman" w:cs="Calibri"/>
        </w:rPr>
        <w:t>2025.2048</w:t>
      </w:r>
      <w:r w:rsidR="00E11A2B" w:rsidRPr="007F388E">
        <w:rPr>
          <w:rFonts w:eastAsia="Times New Roman" w:cs="Calibri"/>
        </w:rPr>
        <w:t>_OGC</w:t>
      </w:r>
      <w:r w:rsidR="00AB58A5" w:rsidRPr="007F388E">
        <w:rPr>
          <w:rFonts w:eastAsia="Times New Roman" w:cs="Calibri"/>
        </w:rPr>
        <w:t>_RC_Ann</w:t>
      </w:r>
      <w:r w:rsidR="00826124" w:rsidRPr="007F388E">
        <w:rPr>
          <w:rFonts w:eastAsia="Times New Roman" w:cs="Calibri"/>
        </w:rPr>
        <w:t>exe 2_Exigences_Fonctionnelles</w:t>
      </w:r>
      <w:r w:rsidR="00AB58A5" w:rsidRPr="007F388E">
        <w:rPr>
          <w:rFonts w:eastAsia="Times New Roman" w:cs="Calibri"/>
        </w:rPr>
        <w:t> »</w:t>
      </w:r>
    </w:p>
    <w:p w14:paraId="33294AE4" w14:textId="41BE865F" w:rsidR="00AB58A5" w:rsidRPr="007F388E" w:rsidRDefault="00AB58A5" w:rsidP="007F388E">
      <w:pPr>
        <w:tabs>
          <w:tab w:val="left" w:pos="900"/>
          <w:tab w:val="right" w:leader="dot" w:pos="4500"/>
          <w:tab w:val="left" w:pos="5580"/>
        </w:tabs>
        <w:jc w:val="left"/>
        <w:rPr>
          <w:rFonts w:eastAsia="Times New Roman" w:cs="Calibri"/>
        </w:rPr>
      </w:pPr>
      <w:r w:rsidRPr="007F388E">
        <w:rPr>
          <w:rFonts w:eastAsia="Times New Roman" w:cs="Calibri"/>
        </w:rPr>
        <w:t>Annexe 3 : « AC.</w:t>
      </w:r>
      <w:r w:rsidR="00E11A2B" w:rsidRPr="007F388E">
        <w:rPr>
          <w:rFonts w:eastAsia="Times New Roman" w:cs="Calibri"/>
        </w:rPr>
        <w:t xml:space="preserve"> </w:t>
      </w:r>
      <w:r w:rsidR="00C81C2B" w:rsidRPr="007F388E">
        <w:rPr>
          <w:rFonts w:eastAsia="Times New Roman" w:cs="Calibri"/>
        </w:rPr>
        <w:t>2025.2048</w:t>
      </w:r>
      <w:r w:rsidR="00E11A2B" w:rsidRPr="007F388E">
        <w:rPr>
          <w:rFonts w:eastAsia="Times New Roman" w:cs="Calibri"/>
        </w:rPr>
        <w:t>_OGC</w:t>
      </w:r>
      <w:r w:rsidR="00826124" w:rsidRPr="007F388E">
        <w:rPr>
          <w:rFonts w:eastAsia="Times New Roman" w:cs="Calibri"/>
        </w:rPr>
        <w:t>_RC_Annexe 3_Exigences_Sécurité</w:t>
      </w:r>
      <w:r w:rsidRPr="007F388E">
        <w:rPr>
          <w:rFonts w:eastAsia="Times New Roman" w:cs="Calibri"/>
        </w:rPr>
        <w:t> »</w:t>
      </w:r>
    </w:p>
    <w:p w14:paraId="6372CC3F" w14:textId="419A0CED" w:rsidR="00AB58A5" w:rsidRPr="007F388E" w:rsidRDefault="00AB58A5" w:rsidP="007F388E">
      <w:pPr>
        <w:tabs>
          <w:tab w:val="left" w:pos="900"/>
          <w:tab w:val="right" w:leader="dot" w:pos="4500"/>
          <w:tab w:val="left" w:pos="5580"/>
        </w:tabs>
        <w:jc w:val="left"/>
        <w:rPr>
          <w:rFonts w:eastAsia="Times New Roman" w:cs="Calibri"/>
        </w:rPr>
      </w:pPr>
      <w:r w:rsidRPr="007F388E">
        <w:rPr>
          <w:rFonts w:eastAsia="Times New Roman" w:cs="Calibri"/>
        </w:rPr>
        <w:t>Annexe 4 : « AC.</w:t>
      </w:r>
      <w:r w:rsidR="00E11A2B" w:rsidRPr="007F388E">
        <w:rPr>
          <w:rFonts w:eastAsia="Times New Roman" w:cs="Calibri"/>
        </w:rPr>
        <w:t xml:space="preserve"> </w:t>
      </w:r>
      <w:r w:rsidR="00C81C2B" w:rsidRPr="007F388E">
        <w:rPr>
          <w:rFonts w:eastAsia="Times New Roman" w:cs="Calibri"/>
        </w:rPr>
        <w:t>2025.2048</w:t>
      </w:r>
      <w:r w:rsidR="00E11A2B" w:rsidRPr="007F388E">
        <w:rPr>
          <w:rFonts w:eastAsia="Times New Roman" w:cs="Calibri"/>
        </w:rPr>
        <w:t>_OGC</w:t>
      </w:r>
      <w:r w:rsidRPr="007F388E">
        <w:rPr>
          <w:rFonts w:eastAsia="Times New Roman" w:cs="Calibri"/>
        </w:rPr>
        <w:t>_R</w:t>
      </w:r>
      <w:r w:rsidR="00826124" w:rsidRPr="007F388E">
        <w:rPr>
          <w:rFonts w:eastAsia="Times New Roman" w:cs="Calibri"/>
        </w:rPr>
        <w:t>C_Annexe 4_Exigences_Techniques</w:t>
      </w:r>
      <w:r w:rsidRPr="007F388E">
        <w:rPr>
          <w:rFonts w:eastAsia="Times New Roman" w:cs="Calibri"/>
        </w:rPr>
        <w:t> »</w:t>
      </w:r>
    </w:p>
    <w:p w14:paraId="4DEEC51A" w14:textId="56768BA2" w:rsidR="00B34CCE" w:rsidRPr="007F388E" w:rsidRDefault="007F388E" w:rsidP="007F388E">
      <w:pPr>
        <w:tabs>
          <w:tab w:val="left" w:pos="900"/>
          <w:tab w:val="right" w:leader="dot" w:pos="4500"/>
          <w:tab w:val="left" w:pos="5580"/>
        </w:tabs>
        <w:jc w:val="left"/>
        <w:rPr>
          <w:rFonts w:eastAsia="Times New Roman" w:cs="Calibri"/>
        </w:rPr>
      </w:pPr>
      <w:r>
        <w:rPr>
          <w:rFonts w:eastAsia="Times New Roman" w:cs="Calibri"/>
        </w:rPr>
        <w:t xml:space="preserve">Annexe </w:t>
      </w:r>
      <w:r w:rsidR="00B34CCE" w:rsidRPr="007F388E">
        <w:rPr>
          <w:rFonts w:eastAsia="Times New Roman" w:cs="Calibri"/>
        </w:rPr>
        <w:t>5</w:t>
      </w:r>
      <w:r>
        <w:rPr>
          <w:rFonts w:eastAsia="Times New Roman" w:cs="Calibri"/>
        </w:rPr>
        <w:t> : « AC.2025.2048_OGC_RC_Annexe_</w:t>
      </w:r>
      <w:r w:rsidR="00B34CCE" w:rsidRPr="007F388E">
        <w:rPr>
          <w:rFonts w:eastAsia="Times New Roman" w:cs="Calibri"/>
        </w:rPr>
        <w:t>5_Exigences_</w:t>
      </w:r>
      <w:r>
        <w:t>cadre_de_réponse_</w:t>
      </w:r>
      <w:r w:rsidR="00A23A8D">
        <w:rPr>
          <w:rFonts w:eastAsia="Times New Roman" w:cs="Calibri"/>
        </w:rPr>
        <w:t>volet_RSO</w:t>
      </w:r>
      <w:r w:rsidR="00D56BB8">
        <w:rPr>
          <w:rFonts w:eastAsia="Times New Roman" w:cs="Calibri"/>
        </w:rPr>
        <w:t xml:space="preserve"> </w:t>
      </w:r>
      <w:r w:rsidR="00B34CCE" w:rsidRPr="007F388E">
        <w:rPr>
          <w:rFonts w:eastAsia="Times New Roman" w:cs="Calibri"/>
        </w:rPr>
        <w:t>»</w:t>
      </w:r>
    </w:p>
    <w:p w14:paraId="6BE37C4F" w14:textId="77777777" w:rsidR="00224D66" w:rsidRPr="00224D66" w:rsidRDefault="00224D66" w:rsidP="00224D66"/>
    <w:sectPr w:rsidR="00224D66" w:rsidRPr="00224D66" w:rsidSect="00D30455">
      <w:headerReference w:type="default" r:id="rId32"/>
      <w:footerReference w:type="default" r:id="rId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FE1368" w14:textId="77777777" w:rsidR="005D36AD" w:rsidRDefault="005D36AD" w:rsidP="00B26C7C">
      <w:r>
        <w:separator/>
      </w:r>
    </w:p>
  </w:endnote>
  <w:endnote w:type="continuationSeparator" w:id="0">
    <w:p w14:paraId="1A31E68A" w14:textId="77777777" w:rsidR="005D36AD" w:rsidRDefault="005D36AD" w:rsidP="00B26C7C">
      <w:r>
        <w:continuationSeparator/>
      </w:r>
    </w:p>
  </w:endnote>
  <w:endnote w:type="continuationNotice" w:id="1">
    <w:p w14:paraId="6FE79FD6" w14:textId="77777777" w:rsidR="005D36AD" w:rsidRDefault="005D36A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Parisine Office Regular">
    <w:altName w:val="Trebuchet MS"/>
    <w:panose1 w:val="00000000000000000000"/>
    <w:charset w:val="00"/>
    <w:family w:val="swiss"/>
    <w:notTrueType/>
    <w:pitch w:val="variable"/>
    <w:sig w:usb0="00000003" w:usb1="00000000" w:usb2="00000000" w:usb3="00000000" w:csb0="00000001" w:csb1="00000000"/>
  </w:font>
  <w:font w:name="Parisine Office">
    <w:altName w:val="Trebuchet MS"/>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80EAE" w14:textId="59F0334B" w:rsidR="005D36AD" w:rsidRPr="00861EC9" w:rsidRDefault="005D36AD" w:rsidP="00B26C7C">
    <w:pPr>
      <w:pStyle w:val="Pied"/>
    </w:pPr>
    <w:r w:rsidRPr="00861EC9">
      <w:t>Règlement de la consultation / AC.2025.2048– Solution de Gestion de Campagne Marketing</w:t>
    </w:r>
    <w:r w:rsidRPr="00861EC9">
      <w:tab/>
      <w:t xml:space="preserve">Page </w:t>
    </w:r>
    <w:r w:rsidRPr="00861EC9">
      <w:rPr>
        <w:bCs/>
      </w:rPr>
      <w:fldChar w:fldCharType="begin"/>
    </w:r>
    <w:r w:rsidRPr="00861EC9">
      <w:rPr>
        <w:bCs/>
      </w:rPr>
      <w:instrText>PAGE  \* Arabic  \* MERGEFORMAT</w:instrText>
    </w:r>
    <w:r w:rsidRPr="00861EC9">
      <w:rPr>
        <w:bCs/>
      </w:rPr>
      <w:fldChar w:fldCharType="separate"/>
    </w:r>
    <w:r w:rsidR="005A1BFE">
      <w:rPr>
        <w:bCs/>
        <w:noProof/>
      </w:rPr>
      <w:t>4</w:t>
    </w:r>
    <w:r w:rsidRPr="00861EC9">
      <w:rPr>
        <w:bCs/>
      </w:rPr>
      <w:fldChar w:fldCharType="end"/>
    </w:r>
    <w:r w:rsidRPr="00861EC9">
      <w:t xml:space="preserve"> sur </w:t>
    </w:r>
    <w:r w:rsidRPr="00861EC9">
      <w:rPr>
        <w:bCs/>
      </w:rPr>
      <w:fldChar w:fldCharType="begin"/>
    </w:r>
    <w:r w:rsidRPr="00861EC9">
      <w:rPr>
        <w:bCs/>
      </w:rPr>
      <w:instrText>NUMPAGES  \* Arabic  \* MERGEFORMAT</w:instrText>
    </w:r>
    <w:r w:rsidRPr="00861EC9">
      <w:rPr>
        <w:bCs/>
      </w:rPr>
      <w:fldChar w:fldCharType="separate"/>
    </w:r>
    <w:r w:rsidR="005A1BFE">
      <w:rPr>
        <w:bCs/>
        <w:noProof/>
      </w:rPr>
      <w:t>25</w:t>
    </w:r>
    <w:r w:rsidRPr="00861EC9">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3DD583" w14:textId="77777777" w:rsidR="005D36AD" w:rsidRDefault="005D36AD" w:rsidP="00B26C7C">
      <w:r>
        <w:separator/>
      </w:r>
    </w:p>
  </w:footnote>
  <w:footnote w:type="continuationSeparator" w:id="0">
    <w:p w14:paraId="24AC76AD" w14:textId="77777777" w:rsidR="005D36AD" w:rsidRDefault="005D36AD" w:rsidP="00B26C7C">
      <w:r>
        <w:continuationSeparator/>
      </w:r>
    </w:p>
  </w:footnote>
  <w:footnote w:type="continuationNotice" w:id="1">
    <w:p w14:paraId="606759C8" w14:textId="77777777" w:rsidR="005D36AD" w:rsidRDefault="005D36A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1153D" w14:textId="77777777" w:rsidR="005D36AD" w:rsidRDefault="005D36AD" w:rsidP="00B26C7C">
    <w:pPr>
      <w:pStyle w:val="En-tte"/>
    </w:pPr>
  </w:p>
  <w:p w14:paraId="3128872C" w14:textId="77777777" w:rsidR="005D36AD" w:rsidRPr="002371C7" w:rsidRDefault="005D36AD" w:rsidP="00B26C7C">
    <w:pPr>
      <w:pStyle w:val="En-tte"/>
    </w:pPr>
    <w:r w:rsidRPr="002371C7">
      <w:t>Caisse Nationale d’Assurance Maladie</w:t>
    </w:r>
    <w:r w:rsidRPr="002371C7">
      <w:tab/>
    </w:r>
    <w:r>
      <w:t>29/06/2023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EB86B" w14:textId="43F9C686" w:rsidR="005D36AD" w:rsidRPr="00005903" w:rsidRDefault="005D36AD" w:rsidP="00B26C7C">
    <w:pPr>
      <w:pStyle w:val="En-ttedetabledesmatires"/>
      <w:rPr>
        <w:color w:val="FF0000"/>
      </w:rPr>
    </w:pPr>
    <w:r w:rsidRPr="00B26C7C">
      <w:t>Caisse Nationale d’Assurance Maladie</w:t>
    </w:r>
    <w:r w:rsidRPr="00B26C7C">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71C0E"/>
    <w:multiLevelType w:val="hybridMultilevel"/>
    <w:tmpl w:val="EEC81E3C"/>
    <w:lvl w:ilvl="0" w:tplc="6400AC3C">
      <w:start w:val="1"/>
      <w:numFmt w:val="bullet"/>
      <w:lvlText w:val=""/>
      <w:lvlJc w:val="left"/>
      <w:pPr>
        <w:ind w:left="927" w:hanging="360"/>
      </w:pPr>
      <w:rPr>
        <w:rFonts w:ascii="Symbol" w:hAnsi="Symbol" w:hint="default"/>
        <w:sz w:val="22"/>
        <w:szCs w:val="22"/>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052335AD"/>
    <w:multiLevelType w:val="hybridMultilevel"/>
    <w:tmpl w:val="07164D66"/>
    <w:lvl w:ilvl="0" w:tplc="978EC432">
      <w:start w:val="1"/>
      <w:numFmt w:val="bullet"/>
      <w:pStyle w:val="Puce1"/>
      <w:lvlText w:val=""/>
      <w:lvlJc w:val="left"/>
      <w:pPr>
        <w:ind w:left="720" w:hanging="360"/>
      </w:pPr>
      <w:rPr>
        <w:rFonts w:ascii="Symbol" w:hAnsi="Symbol" w:hint="default"/>
      </w:rPr>
    </w:lvl>
    <w:lvl w:ilvl="1" w:tplc="ACAE1316">
      <w:start w:val="1"/>
      <w:numFmt w:val="bullet"/>
      <w:pStyle w:val="Puce2"/>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BC13FD"/>
    <w:multiLevelType w:val="hybridMultilevel"/>
    <w:tmpl w:val="ADFE6612"/>
    <w:lvl w:ilvl="0" w:tplc="040C0001">
      <w:start w:val="1"/>
      <w:numFmt w:val="bullet"/>
      <w:lvlText w:val=""/>
      <w:lvlJc w:val="left"/>
      <w:pPr>
        <w:tabs>
          <w:tab w:val="num" w:pos="360"/>
        </w:tabs>
        <w:ind w:left="360" w:hanging="360"/>
      </w:pPr>
      <w:rPr>
        <w:rFonts w:ascii="Symbol" w:hAnsi="Symbol" w:hint="default"/>
      </w:rPr>
    </w:lvl>
    <w:lvl w:ilvl="1" w:tplc="8CF070E0">
      <w:numFmt w:val="bullet"/>
      <w:lvlText w:val="-"/>
      <w:lvlJc w:val="left"/>
      <w:pPr>
        <w:tabs>
          <w:tab w:val="num" w:pos="1424"/>
        </w:tabs>
        <w:ind w:left="1424" w:hanging="360"/>
      </w:pPr>
      <w:rPr>
        <w:rFonts w:ascii="Times New Roman" w:eastAsia="Times New Roman" w:hAnsi="Times New Roman" w:cs="Times New Roman" w:hint="default"/>
      </w:rPr>
    </w:lvl>
    <w:lvl w:ilvl="2" w:tplc="040C0001">
      <w:start w:val="1"/>
      <w:numFmt w:val="bullet"/>
      <w:lvlText w:val=""/>
      <w:lvlJc w:val="left"/>
      <w:pPr>
        <w:tabs>
          <w:tab w:val="num" w:pos="2324"/>
        </w:tabs>
        <w:ind w:left="2324" w:hanging="360"/>
      </w:pPr>
      <w:rPr>
        <w:rFonts w:ascii="Symbol" w:hAnsi="Symbol" w:hint="default"/>
      </w:rPr>
    </w:lvl>
    <w:lvl w:ilvl="3" w:tplc="040C000F" w:tentative="1">
      <w:start w:val="1"/>
      <w:numFmt w:val="decimal"/>
      <w:lvlText w:val="%4."/>
      <w:lvlJc w:val="left"/>
      <w:pPr>
        <w:tabs>
          <w:tab w:val="num" w:pos="2864"/>
        </w:tabs>
        <w:ind w:left="2864" w:hanging="360"/>
      </w:pPr>
    </w:lvl>
    <w:lvl w:ilvl="4" w:tplc="040C0019" w:tentative="1">
      <w:start w:val="1"/>
      <w:numFmt w:val="lowerLetter"/>
      <w:lvlText w:val="%5."/>
      <w:lvlJc w:val="left"/>
      <w:pPr>
        <w:tabs>
          <w:tab w:val="num" w:pos="3584"/>
        </w:tabs>
        <w:ind w:left="3584" w:hanging="360"/>
      </w:pPr>
    </w:lvl>
    <w:lvl w:ilvl="5" w:tplc="040C001B" w:tentative="1">
      <w:start w:val="1"/>
      <w:numFmt w:val="lowerRoman"/>
      <w:lvlText w:val="%6."/>
      <w:lvlJc w:val="right"/>
      <w:pPr>
        <w:tabs>
          <w:tab w:val="num" w:pos="4304"/>
        </w:tabs>
        <w:ind w:left="4304" w:hanging="180"/>
      </w:pPr>
    </w:lvl>
    <w:lvl w:ilvl="6" w:tplc="040C000F" w:tentative="1">
      <w:start w:val="1"/>
      <w:numFmt w:val="decimal"/>
      <w:lvlText w:val="%7."/>
      <w:lvlJc w:val="left"/>
      <w:pPr>
        <w:tabs>
          <w:tab w:val="num" w:pos="5024"/>
        </w:tabs>
        <w:ind w:left="5024" w:hanging="360"/>
      </w:pPr>
    </w:lvl>
    <w:lvl w:ilvl="7" w:tplc="040C0019" w:tentative="1">
      <w:start w:val="1"/>
      <w:numFmt w:val="lowerLetter"/>
      <w:lvlText w:val="%8."/>
      <w:lvlJc w:val="left"/>
      <w:pPr>
        <w:tabs>
          <w:tab w:val="num" w:pos="5744"/>
        </w:tabs>
        <w:ind w:left="5744" w:hanging="360"/>
      </w:pPr>
    </w:lvl>
    <w:lvl w:ilvl="8" w:tplc="040C001B" w:tentative="1">
      <w:start w:val="1"/>
      <w:numFmt w:val="lowerRoman"/>
      <w:lvlText w:val="%9."/>
      <w:lvlJc w:val="right"/>
      <w:pPr>
        <w:tabs>
          <w:tab w:val="num" w:pos="6464"/>
        </w:tabs>
        <w:ind w:left="6464" w:hanging="180"/>
      </w:pPr>
    </w:lvl>
  </w:abstractNum>
  <w:abstractNum w:abstractNumId="3" w15:restartNumberingAfterBreak="0">
    <w:nsid w:val="1C7B431A"/>
    <w:multiLevelType w:val="hybridMultilevel"/>
    <w:tmpl w:val="005ADA74"/>
    <w:lvl w:ilvl="0" w:tplc="040C0017">
      <w:start w:val="1"/>
      <w:numFmt w:val="lowerLetter"/>
      <w:lvlText w:val="%1)"/>
      <w:lvlJc w:val="left"/>
      <w:pPr>
        <w:ind w:left="720" w:hanging="360"/>
      </w:pPr>
    </w:lvl>
    <w:lvl w:ilvl="1" w:tplc="040C001B">
      <w:start w:val="1"/>
      <w:numFmt w:val="lowerRoman"/>
      <w:lvlText w:val="%2."/>
      <w:lvlJc w:val="righ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E252163"/>
    <w:multiLevelType w:val="hybridMultilevel"/>
    <w:tmpl w:val="91E0D2A6"/>
    <w:lvl w:ilvl="0" w:tplc="37681126">
      <w:numFmt w:val="bullet"/>
      <w:lvlText w:val="•"/>
      <w:lvlJc w:val="left"/>
      <w:pPr>
        <w:ind w:left="1065" w:hanging="705"/>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D813E3"/>
    <w:multiLevelType w:val="multilevel"/>
    <w:tmpl w:val="F836F76E"/>
    <w:lvl w:ilvl="0">
      <w:start w:val="1"/>
      <w:numFmt w:val="decimal"/>
      <w:pStyle w:val="Titre1SectionHeading"/>
      <w:lvlText w:val="%1."/>
      <w:lvlJc w:val="left"/>
      <w:pPr>
        <w:tabs>
          <w:tab w:val="num" w:pos="360"/>
        </w:tabs>
        <w:ind w:left="360" w:hanging="360"/>
      </w:pPr>
    </w:lvl>
    <w:lvl w:ilvl="1">
      <w:start w:val="1"/>
      <w:numFmt w:val="decimal"/>
      <w:pStyle w:val="Titre2Titreniveau2H2ResetnumberingHeading2"/>
      <w:lvlText w:val="%1.%2."/>
      <w:lvlJc w:val="left"/>
      <w:pPr>
        <w:tabs>
          <w:tab w:val="num" w:pos="999"/>
        </w:tabs>
        <w:ind w:left="999"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24377BAF"/>
    <w:multiLevelType w:val="hybridMultilevel"/>
    <w:tmpl w:val="67605014"/>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D34AC8"/>
    <w:multiLevelType w:val="hybridMultilevel"/>
    <w:tmpl w:val="36CE00BE"/>
    <w:lvl w:ilvl="0" w:tplc="D5B081B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730BD1"/>
    <w:multiLevelType w:val="multilevel"/>
    <w:tmpl w:val="C2DCFC84"/>
    <w:lvl w:ilvl="0">
      <w:start w:val="1"/>
      <w:numFmt w:val="decimal"/>
      <w:pStyle w:val="Titre1"/>
      <w:lvlText w:val="ARTICLE %1"/>
      <w:lvlJc w:val="left"/>
      <w:pPr>
        <w:tabs>
          <w:tab w:val="num" w:pos="1440"/>
        </w:tabs>
        <w:ind w:left="432" w:hanging="432"/>
      </w:pPr>
      <w:rPr>
        <w:rFonts w:ascii="Calibri" w:hAnsi="Calibri" w:hint="default"/>
        <w:b/>
        <w:i w:val="0"/>
        <w:sz w:val="24"/>
        <w:szCs w:val="24"/>
      </w:rPr>
    </w:lvl>
    <w:lvl w:ilvl="1">
      <w:start w:val="1"/>
      <w:numFmt w:val="decimal"/>
      <w:pStyle w:val="Titre2"/>
      <w:lvlText w:val="%1.%2"/>
      <w:lvlJc w:val="left"/>
      <w:pPr>
        <w:tabs>
          <w:tab w:val="num" w:pos="576"/>
        </w:tabs>
        <w:ind w:left="576" w:hanging="576"/>
      </w:pPr>
      <w:rPr>
        <w:rFonts w:hint="default"/>
      </w:rPr>
    </w:lvl>
    <w:lvl w:ilvl="2">
      <w:start w:val="1"/>
      <w:numFmt w:val="decimal"/>
      <w:lvlRestart w:val="1"/>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7457F70"/>
    <w:multiLevelType w:val="hybridMultilevel"/>
    <w:tmpl w:val="7DB62236"/>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3C89033D"/>
    <w:multiLevelType w:val="hybridMultilevel"/>
    <w:tmpl w:val="CF523CFE"/>
    <w:lvl w:ilvl="0" w:tplc="996A1C90">
      <w:start w:val="1"/>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3FEC12EA"/>
    <w:multiLevelType w:val="hybridMultilevel"/>
    <w:tmpl w:val="B5A289AE"/>
    <w:lvl w:ilvl="0" w:tplc="040C001B">
      <w:start w:val="1"/>
      <w:numFmt w:val="lowerRoman"/>
      <w:lvlText w:val="%1."/>
      <w:lvlJc w:val="righ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2" w15:restartNumberingAfterBreak="0">
    <w:nsid w:val="4034498B"/>
    <w:multiLevelType w:val="hybridMultilevel"/>
    <w:tmpl w:val="C6E00690"/>
    <w:lvl w:ilvl="0" w:tplc="04F47BFA">
      <w:start w:val="1"/>
      <w:numFmt w:val="bullet"/>
      <w:lvlText w:val="o"/>
      <w:lvlJc w:val="left"/>
      <w:pPr>
        <w:tabs>
          <w:tab w:val="num" w:pos="360"/>
        </w:tabs>
        <w:ind w:left="360" w:hanging="360"/>
      </w:pPr>
      <w:rPr>
        <w:rFonts w:ascii="Courier New" w:hAnsi="Courier New" w:cs="Courier New" w:hint="default"/>
      </w:rPr>
    </w:lvl>
    <w:lvl w:ilvl="1" w:tplc="8CF070E0">
      <w:numFmt w:val="bullet"/>
      <w:lvlText w:val="-"/>
      <w:lvlJc w:val="left"/>
      <w:pPr>
        <w:tabs>
          <w:tab w:val="num" w:pos="1424"/>
        </w:tabs>
        <w:ind w:left="1424" w:hanging="360"/>
      </w:pPr>
      <w:rPr>
        <w:rFonts w:ascii="Times New Roman" w:eastAsia="Times New Roman" w:hAnsi="Times New Roman" w:cs="Times New Roman" w:hint="default"/>
      </w:rPr>
    </w:lvl>
    <w:lvl w:ilvl="2" w:tplc="040C0001">
      <w:start w:val="1"/>
      <w:numFmt w:val="bullet"/>
      <w:lvlText w:val=""/>
      <w:lvlJc w:val="left"/>
      <w:pPr>
        <w:tabs>
          <w:tab w:val="num" w:pos="2324"/>
        </w:tabs>
        <w:ind w:left="2324" w:hanging="360"/>
      </w:pPr>
      <w:rPr>
        <w:rFonts w:ascii="Symbol" w:hAnsi="Symbol" w:hint="default"/>
      </w:rPr>
    </w:lvl>
    <w:lvl w:ilvl="3" w:tplc="040C000F" w:tentative="1">
      <w:start w:val="1"/>
      <w:numFmt w:val="decimal"/>
      <w:lvlText w:val="%4."/>
      <w:lvlJc w:val="left"/>
      <w:pPr>
        <w:tabs>
          <w:tab w:val="num" w:pos="2864"/>
        </w:tabs>
        <w:ind w:left="2864" w:hanging="360"/>
      </w:pPr>
    </w:lvl>
    <w:lvl w:ilvl="4" w:tplc="040C0019" w:tentative="1">
      <w:start w:val="1"/>
      <w:numFmt w:val="lowerLetter"/>
      <w:lvlText w:val="%5."/>
      <w:lvlJc w:val="left"/>
      <w:pPr>
        <w:tabs>
          <w:tab w:val="num" w:pos="3584"/>
        </w:tabs>
        <w:ind w:left="3584" w:hanging="360"/>
      </w:pPr>
    </w:lvl>
    <w:lvl w:ilvl="5" w:tplc="040C001B" w:tentative="1">
      <w:start w:val="1"/>
      <w:numFmt w:val="lowerRoman"/>
      <w:lvlText w:val="%6."/>
      <w:lvlJc w:val="right"/>
      <w:pPr>
        <w:tabs>
          <w:tab w:val="num" w:pos="4304"/>
        </w:tabs>
        <w:ind w:left="4304" w:hanging="180"/>
      </w:pPr>
    </w:lvl>
    <w:lvl w:ilvl="6" w:tplc="040C000F" w:tentative="1">
      <w:start w:val="1"/>
      <w:numFmt w:val="decimal"/>
      <w:lvlText w:val="%7."/>
      <w:lvlJc w:val="left"/>
      <w:pPr>
        <w:tabs>
          <w:tab w:val="num" w:pos="5024"/>
        </w:tabs>
        <w:ind w:left="5024" w:hanging="360"/>
      </w:pPr>
    </w:lvl>
    <w:lvl w:ilvl="7" w:tplc="040C0019" w:tentative="1">
      <w:start w:val="1"/>
      <w:numFmt w:val="lowerLetter"/>
      <w:lvlText w:val="%8."/>
      <w:lvlJc w:val="left"/>
      <w:pPr>
        <w:tabs>
          <w:tab w:val="num" w:pos="5744"/>
        </w:tabs>
        <w:ind w:left="5744" w:hanging="360"/>
      </w:pPr>
    </w:lvl>
    <w:lvl w:ilvl="8" w:tplc="040C001B" w:tentative="1">
      <w:start w:val="1"/>
      <w:numFmt w:val="lowerRoman"/>
      <w:lvlText w:val="%9."/>
      <w:lvlJc w:val="right"/>
      <w:pPr>
        <w:tabs>
          <w:tab w:val="num" w:pos="6464"/>
        </w:tabs>
        <w:ind w:left="6464" w:hanging="180"/>
      </w:pPr>
    </w:lvl>
  </w:abstractNum>
  <w:abstractNum w:abstractNumId="13" w15:restartNumberingAfterBreak="0">
    <w:nsid w:val="40566063"/>
    <w:multiLevelType w:val="hybridMultilevel"/>
    <w:tmpl w:val="38207776"/>
    <w:lvl w:ilvl="0" w:tplc="37681126">
      <w:numFmt w:val="bullet"/>
      <w:lvlText w:val="•"/>
      <w:lvlJc w:val="left"/>
      <w:pPr>
        <w:ind w:left="1065" w:hanging="705"/>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0FF4AC1"/>
    <w:multiLevelType w:val="hybridMultilevel"/>
    <w:tmpl w:val="49CC8F2A"/>
    <w:lvl w:ilvl="0" w:tplc="040C001B">
      <w:start w:val="1"/>
      <w:numFmt w:val="lowerRoman"/>
      <w:lvlText w:val="%1."/>
      <w:lvlJc w:val="righ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5" w15:restartNumberingAfterBreak="0">
    <w:nsid w:val="4E8E5FB4"/>
    <w:multiLevelType w:val="multilevel"/>
    <w:tmpl w:val="4E3CCF4A"/>
    <w:lvl w:ilvl="0">
      <w:start w:val="1"/>
      <w:numFmt w:val="decimal"/>
      <w:pStyle w:val="PuceNum"/>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6" w15:restartNumberingAfterBreak="0">
    <w:nsid w:val="53B8074A"/>
    <w:multiLevelType w:val="hybridMultilevel"/>
    <w:tmpl w:val="005ADA74"/>
    <w:lvl w:ilvl="0" w:tplc="040C0017">
      <w:start w:val="1"/>
      <w:numFmt w:val="lowerLetter"/>
      <w:lvlText w:val="%1)"/>
      <w:lvlJc w:val="left"/>
      <w:pPr>
        <w:ind w:left="720" w:hanging="360"/>
      </w:pPr>
    </w:lvl>
    <w:lvl w:ilvl="1" w:tplc="040C001B">
      <w:start w:val="1"/>
      <w:numFmt w:val="lowerRoman"/>
      <w:lvlText w:val="%2."/>
      <w:lvlJc w:val="righ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50449FE"/>
    <w:multiLevelType w:val="hybridMultilevel"/>
    <w:tmpl w:val="C3727DE6"/>
    <w:lvl w:ilvl="0" w:tplc="920C5D54">
      <w:start w:val="1"/>
      <w:numFmt w:val="bullet"/>
      <w:pStyle w:val="Style1"/>
      <w:lvlText w:val=""/>
      <w:lvlJc w:val="left"/>
      <w:pPr>
        <w:tabs>
          <w:tab w:val="num" w:pos="1211"/>
        </w:tabs>
        <w:ind w:left="1211" w:hanging="360"/>
      </w:pPr>
      <w:rPr>
        <w:rFonts w:ascii="Wingdings" w:hAnsi="Wingdings" w:cs="Symbol" w:hint="default"/>
      </w:rPr>
    </w:lvl>
    <w:lvl w:ilvl="1" w:tplc="040C0003" w:tentative="1">
      <w:start w:val="1"/>
      <w:numFmt w:val="bullet"/>
      <w:lvlText w:val="o"/>
      <w:lvlJc w:val="left"/>
      <w:pPr>
        <w:tabs>
          <w:tab w:val="num" w:pos="1391"/>
        </w:tabs>
        <w:ind w:left="1391" w:hanging="360"/>
      </w:pPr>
      <w:rPr>
        <w:rFonts w:ascii="Courier New" w:hAnsi="Courier New" w:cs="Courier New" w:hint="default"/>
      </w:rPr>
    </w:lvl>
    <w:lvl w:ilvl="2" w:tplc="040C0005" w:tentative="1">
      <w:start w:val="1"/>
      <w:numFmt w:val="bullet"/>
      <w:lvlText w:val=""/>
      <w:lvlJc w:val="left"/>
      <w:pPr>
        <w:tabs>
          <w:tab w:val="num" w:pos="2111"/>
        </w:tabs>
        <w:ind w:left="2111" w:hanging="360"/>
      </w:pPr>
      <w:rPr>
        <w:rFonts w:ascii="Wingdings" w:hAnsi="Wingdings" w:hint="default"/>
      </w:rPr>
    </w:lvl>
    <w:lvl w:ilvl="3" w:tplc="040C0001" w:tentative="1">
      <w:start w:val="1"/>
      <w:numFmt w:val="bullet"/>
      <w:lvlText w:val=""/>
      <w:lvlJc w:val="left"/>
      <w:pPr>
        <w:tabs>
          <w:tab w:val="num" w:pos="2831"/>
        </w:tabs>
        <w:ind w:left="2831" w:hanging="360"/>
      </w:pPr>
      <w:rPr>
        <w:rFonts w:ascii="Symbol" w:hAnsi="Symbol" w:hint="default"/>
      </w:rPr>
    </w:lvl>
    <w:lvl w:ilvl="4" w:tplc="040C0003" w:tentative="1">
      <w:start w:val="1"/>
      <w:numFmt w:val="bullet"/>
      <w:lvlText w:val="o"/>
      <w:lvlJc w:val="left"/>
      <w:pPr>
        <w:tabs>
          <w:tab w:val="num" w:pos="3551"/>
        </w:tabs>
        <w:ind w:left="3551" w:hanging="360"/>
      </w:pPr>
      <w:rPr>
        <w:rFonts w:ascii="Courier New" w:hAnsi="Courier New" w:cs="Courier New" w:hint="default"/>
      </w:rPr>
    </w:lvl>
    <w:lvl w:ilvl="5" w:tplc="040C0005" w:tentative="1">
      <w:start w:val="1"/>
      <w:numFmt w:val="bullet"/>
      <w:lvlText w:val=""/>
      <w:lvlJc w:val="left"/>
      <w:pPr>
        <w:tabs>
          <w:tab w:val="num" w:pos="4271"/>
        </w:tabs>
        <w:ind w:left="4271" w:hanging="360"/>
      </w:pPr>
      <w:rPr>
        <w:rFonts w:ascii="Wingdings" w:hAnsi="Wingdings" w:hint="default"/>
      </w:rPr>
    </w:lvl>
    <w:lvl w:ilvl="6" w:tplc="040C0001" w:tentative="1">
      <w:start w:val="1"/>
      <w:numFmt w:val="bullet"/>
      <w:lvlText w:val=""/>
      <w:lvlJc w:val="left"/>
      <w:pPr>
        <w:tabs>
          <w:tab w:val="num" w:pos="4991"/>
        </w:tabs>
        <w:ind w:left="4991" w:hanging="360"/>
      </w:pPr>
      <w:rPr>
        <w:rFonts w:ascii="Symbol" w:hAnsi="Symbol" w:hint="default"/>
      </w:rPr>
    </w:lvl>
    <w:lvl w:ilvl="7" w:tplc="040C0003" w:tentative="1">
      <w:start w:val="1"/>
      <w:numFmt w:val="bullet"/>
      <w:lvlText w:val="o"/>
      <w:lvlJc w:val="left"/>
      <w:pPr>
        <w:tabs>
          <w:tab w:val="num" w:pos="5711"/>
        </w:tabs>
        <w:ind w:left="5711" w:hanging="360"/>
      </w:pPr>
      <w:rPr>
        <w:rFonts w:ascii="Courier New" w:hAnsi="Courier New" w:cs="Courier New" w:hint="default"/>
      </w:rPr>
    </w:lvl>
    <w:lvl w:ilvl="8" w:tplc="040C0005" w:tentative="1">
      <w:start w:val="1"/>
      <w:numFmt w:val="bullet"/>
      <w:lvlText w:val=""/>
      <w:lvlJc w:val="left"/>
      <w:pPr>
        <w:tabs>
          <w:tab w:val="num" w:pos="6431"/>
        </w:tabs>
        <w:ind w:left="6431" w:hanging="360"/>
      </w:pPr>
      <w:rPr>
        <w:rFonts w:ascii="Wingdings" w:hAnsi="Wingdings" w:hint="default"/>
      </w:rPr>
    </w:lvl>
  </w:abstractNum>
  <w:abstractNum w:abstractNumId="18" w15:restartNumberingAfterBreak="0">
    <w:nsid w:val="579F3CBE"/>
    <w:multiLevelType w:val="hybridMultilevel"/>
    <w:tmpl w:val="77F43F12"/>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5EA23BB7"/>
    <w:multiLevelType w:val="hybridMultilevel"/>
    <w:tmpl w:val="005ADA74"/>
    <w:lvl w:ilvl="0" w:tplc="040C0017">
      <w:start w:val="1"/>
      <w:numFmt w:val="lowerLetter"/>
      <w:lvlText w:val="%1)"/>
      <w:lvlJc w:val="left"/>
      <w:pPr>
        <w:ind w:left="720" w:hanging="360"/>
      </w:pPr>
    </w:lvl>
    <w:lvl w:ilvl="1" w:tplc="040C001B">
      <w:start w:val="1"/>
      <w:numFmt w:val="lowerRoman"/>
      <w:lvlText w:val="%2."/>
      <w:lvlJc w:val="righ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5326EB1"/>
    <w:multiLevelType w:val="hybridMultilevel"/>
    <w:tmpl w:val="A24CA7A0"/>
    <w:lvl w:ilvl="0" w:tplc="01660AC0">
      <w:start w:val="1"/>
      <w:numFmt w:val="bullet"/>
      <w:pStyle w:val="CarCarCarCarCarCar"/>
      <w:lvlText w:val=""/>
      <w:lvlJc w:val="left"/>
      <w:pPr>
        <w:tabs>
          <w:tab w:val="num" w:pos="1440"/>
        </w:tabs>
        <w:ind w:left="1440" w:hanging="360"/>
      </w:pPr>
      <w:rPr>
        <w:rFonts w:ascii="Wingdings" w:hAnsi="Wingdings" w:cs="Wingdings" w:hint="default"/>
      </w:rPr>
    </w:lvl>
    <w:lvl w:ilvl="1" w:tplc="4142DE88">
      <w:start w:val="155"/>
      <w:numFmt w:val="bullet"/>
      <w:pStyle w:val="CarCarCarCarCarCar"/>
      <w:lvlText w:val="–"/>
      <w:lvlJc w:val="left"/>
      <w:pPr>
        <w:tabs>
          <w:tab w:val="num" w:pos="1440"/>
        </w:tabs>
        <w:ind w:left="1440" w:hanging="360"/>
      </w:pPr>
      <w:rPr>
        <w:rFonts w:ascii="Times New Roman" w:hAnsi="Times New Roman" w:cs="Times New Roman" w:hint="default"/>
      </w:rPr>
    </w:lvl>
    <w:lvl w:ilvl="2" w:tplc="0060B1F8">
      <w:start w:val="1"/>
      <w:numFmt w:val="bullet"/>
      <w:lvlText w:val="–"/>
      <w:lvlJc w:val="left"/>
      <w:pPr>
        <w:tabs>
          <w:tab w:val="num" w:pos="2160"/>
        </w:tabs>
        <w:ind w:left="2160" w:hanging="360"/>
      </w:pPr>
      <w:rPr>
        <w:rFonts w:ascii="Times New Roman" w:hAnsi="Times New Roman" w:cs="Times New Roman" w:hint="default"/>
      </w:rPr>
    </w:lvl>
    <w:lvl w:ilvl="3" w:tplc="2F2C2C42">
      <w:start w:val="1"/>
      <w:numFmt w:val="bullet"/>
      <w:lvlText w:val="–"/>
      <w:lvlJc w:val="left"/>
      <w:pPr>
        <w:tabs>
          <w:tab w:val="num" w:pos="2880"/>
        </w:tabs>
        <w:ind w:left="2880" w:hanging="360"/>
      </w:pPr>
      <w:rPr>
        <w:rFonts w:ascii="Times New Roman" w:hAnsi="Times New Roman" w:cs="Times New Roman" w:hint="default"/>
      </w:rPr>
    </w:lvl>
    <w:lvl w:ilvl="4" w:tplc="6068F1FC">
      <w:start w:val="1"/>
      <w:numFmt w:val="bullet"/>
      <w:lvlText w:val="–"/>
      <w:lvlJc w:val="left"/>
      <w:pPr>
        <w:tabs>
          <w:tab w:val="num" w:pos="3600"/>
        </w:tabs>
        <w:ind w:left="3600" w:hanging="360"/>
      </w:pPr>
      <w:rPr>
        <w:rFonts w:ascii="Times New Roman" w:hAnsi="Times New Roman" w:cs="Times New Roman" w:hint="default"/>
      </w:rPr>
    </w:lvl>
    <w:lvl w:ilvl="5" w:tplc="D688D8AC">
      <w:start w:val="1"/>
      <w:numFmt w:val="bullet"/>
      <w:lvlText w:val="–"/>
      <w:lvlJc w:val="left"/>
      <w:pPr>
        <w:tabs>
          <w:tab w:val="num" w:pos="4320"/>
        </w:tabs>
        <w:ind w:left="4320" w:hanging="360"/>
      </w:pPr>
      <w:rPr>
        <w:rFonts w:ascii="Times New Roman" w:hAnsi="Times New Roman" w:cs="Times New Roman" w:hint="default"/>
      </w:rPr>
    </w:lvl>
    <w:lvl w:ilvl="6" w:tplc="D354F996">
      <w:start w:val="1"/>
      <w:numFmt w:val="bullet"/>
      <w:lvlText w:val="–"/>
      <w:lvlJc w:val="left"/>
      <w:pPr>
        <w:tabs>
          <w:tab w:val="num" w:pos="5040"/>
        </w:tabs>
        <w:ind w:left="5040" w:hanging="360"/>
      </w:pPr>
      <w:rPr>
        <w:rFonts w:ascii="Times New Roman" w:hAnsi="Times New Roman" w:cs="Times New Roman" w:hint="default"/>
      </w:rPr>
    </w:lvl>
    <w:lvl w:ilvl="7" w:tplc="BB82E346">
      <w:start w:val="1"/>
      <w:numFmt w:val="bullet"/>
      <w:lvlText w:val="–"/>
      <w:lvlJc w:val="left"/>
      <w:pPr>
        <w:tabs>
          <w:tab w:val="num" w:pos="5760"/>
        </w:tabs>
        <w:ind w:left="5760" w:hanging="360"/>
      </w:pPr>
      <w:rPr>
        <w:rFonts w:ascii="Times New Roman" w:hAnsi="Times New Roman" w:cs="Times New Roman" w:hint="default"/>
      </w:rPr>
    </w:lvl>
    <w:lvl w:ilvl="8" w:tplc="A5E84DDA">
      <w:start w:val="1"/>
      <w:numFmt w:val="bullet"/>
      <w:lvlText w:val="–"/>
      <w:lvlJc w:val="left"/>
      <w:pPr>
        <w:tabs>
          <w:tab w:val="num" w:pos="6480"/>
        </w:tabs>
        <w:ind w:left="6480" w:hanging="360"/>
      </w:pPr>
      <w:rPr>
        <w:rFonts w:ascii="Times New Roman" w:hAnsi="Times New Roman" w:cs="Times New Roman" w:hint="default"/>
      </w:rPr>
    </w:lvl>
  </w:abstractNum>
  <w:abstractNum w:abstractNumId="21" w15:restartNumberingAfterBreak="0">
    <w:nsid w:val="6D1D3A0A"/>
    <w:multiLevelType w:val="hybridMultilevel"/>
    <w:tmpl w:val="FF260D68"/>
    <w:lvl w:ilvl="0" w:tplc="4656A1D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F32180D"/>
    <w:multiLevelType w:val="hybridMultilevel"/>
    <w:tmpl w:val="005ADA74"/>
    <w:lvl w:ilvl="0" w:tplc="040C0017">
      <w:start w:val="1"/>
      <w:numFmt w:val="lowerLetter"/>
      <w:lvlText w:val="%1)"/>
      <w:lvlJc w:val="left"/>
      <w:pPr>
        <w:ind w:left="720" w:hanging="360"/>
      </w:pPr>
    </w:lvl>
    <w:lvl w:ilvl="1" w:tplc="040C001B">
      <w:start w:val="1"/>
      <w:numFmt w:val="lowerRoman"/>
      <w:lvlText w:val="%2."/>
      <w:lvlJc w:val="righ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F7D6677"/>
    <w:multiLevelType w:val="hybridMultilevel"/>
    <w:tmpl w:val="684EF6FE"/>
    <w:lvl w:ilvl="0" w:tplc="37681126">
      <w:numFmt w:val="bullet"/>
      <w:lvlText w:val="•"/>
      <w:lvlJc w:val="left"/>
      <w:pPr>
        <w:ind w:left="1065" w:hanging="705"/>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03D16D2"/>
    <w:multiLevelType w:val="multilevel"/>
    <w:tmpl w:val="775465EA"/>
    <w:lvl w:ilvl="0">
      <w:start w:val="1"/>
      <w:numFmt w:val="decimal"/>
      <w:lvlText w:val="Article %1."/>
      <w:lvlJc w:val="left"/>
      <w:pPr>
        <w:tabs>
          <w:tab w:val="num" w:pos="1440"/>
        </w:tabs>
        <w:ind w:left="432" w:hanging="432"/>
      </w:pPr>
      <w:rPr>
        <w:rFonts w:hint="default"/>
        <w:b/>
        <w:i w:val="0"/>
        <w:sz w:val="24"/>
        <w:szCs w:val="24"/>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AAE3F16"/>
    <w:multiLevelType w:val="multilevel"/>
    <w:tmpl w:val="FBCEC228"/>
    <w:lvl w:ilvl="0">
      <w:start w:val="1"/>
      <w:numFmt w:val="decimal"/>
      <w:pStyle w:val="Titre1SectionHeading0"/>
      <w:lvlText w:val="%1."/>
      <w:lvlJc w:val="left"/>
      <w:pPr>
        <w:tabs>
          <w:tab w:val="num" w:pos="2393"/>
        </w:tabs>
        <w:ind w:left="2778" w:hanging="385"/>
      </w:pPr>
      <w:rPr>
        <w:rFonts w:hint="default"/>
      </w:rPr>
    </w:lvl>
    <w:lvl w:ilvl="1">
      <w:start w:val="1"/>
      <w:numFmt w:val="decimal"/>
      <w:lvlRestart w:val="0"/>
      <w:isLgl/>
      <w:lvlText w:val="%1.%2."/>
      <w:lvlJc w:val="left"/>
      <w:pPr>
        <w:tabs>
          <w:tab w:val="num" w:pos="567"/>
        </w:tabs>
        <w:ind w:left="0" w:firstLine="0"/>
      </w:pPr>
      <w:rPr>
        <w:rFonts w:hint="default"/>
      </w:rPr>
    </w:lvl>
    <w:lvl w:ilvl="2">
      <w:start w:val="1"/>
      <w:numFmt w:val="decimal"/>
      <w:lvlRestart w:val="0"/>
      <w:lvlText w:val="%2.%1.%3."/>
      <w:lvlJc w:val="left"/>
      <w:pPr>
        <w:tabs>
          <w:tab w:val="num" w:pos="3833"/>
        </w:tabs>
        <w:ind w:left="3617" w:hanging="504"/>
      </w:pPr>
      <w:rPr>
        <w:rFonts w:hint="default"/>
      </w:rPr>
    </w:lvl>
    <w:lvl w:ilvl="3">
      <w:start w:val="1"/>
      <w:numFmt w:val="decimal"/>
      <w:lvlText w:val="%1.%2.%3.%4."/>
      <w:lvlJc w:val="left"/>
      <w:pPr>
        <w:tabs>
          <w:tab w:val="num" w:pos="4553"/>
        </w:tabs>
        <w:ind w:left="4121" w:hanging="648"/>
      </w:pPr>
      <w:rPr>
        <w:rFonts w:hint="default"/>
      </w:rPr>
    </w:lvl>
    <w:lvl w:ilvl="4">
      <w:start w:val="1"/>
      <w:numFmt w:val="decimal"/>
      <w:lvlText w:val="%1.%2.%3.%4.%5."/>
      <w:lvlJc w:val="left"/>
      <w:pPr>
        <w:tabs>
          <w:tab w:val="num" w:pos="4913"/>
        </w:tabs>
        <w:ind w:left="4625" w:hanging="792"/>
      </w:pPr>
      <w:rPr>
        <w:rFonts w:hint="default"/>
      </w:rPr>
    </w:lvl>
    <w:lvl w:ilvl="5">
      <w:start w:val="1"/>
      <w:numFmt w:val="decimal"/>
      <w:lvlText w:val="%1.%2.%3.%4.%5.%6."/>
      <w:lvlJc w:val="left"/>
      <w:pPr>
        <w:tabs>
          <w:tab w:val="num" w:pos="5633"/>
        </w:tabs>
        <w:ind w:left="5129" w:hanging="936"/>
      </w:pPr>
      <w:rPr>
        <w:rFonts w:hint="default"/>
      </w:rPr>
    </w:lvl>
    <w:lvl w:ilvl="6">
      <w:start w:val="1"/>
      <w:numFmt w:val="decimal"/>
      <w:lvlText w:val="%1.%2.%3.%4.%5.%6.%7."/>
      <w:lvlJc w:val="left"/>
      <w:pPr>
        <w:tabs>
          <w:tab w:val="num" w:pos="5993"/>
        </w:tabs>
        <w:ind w:left="5633" w:hanging="1080"/>
      </w:pPr>
      <w:rPr>
        <w:rFonts w:hint="default"/>
      </w:rPr>
    </w:lvl>
    <w:lvl w:ilvl="7">
      <w:start w:val="1"/>
      <w:numFmt w:val="decimal"/>
      <w:lvlText w:val="%1.%2.%3.%4.%5.%6.%7.%8."/>
      <w:lvlJc w:val="left"/>
      <w:pPr>
        <w:tabs>
          <w:tab w:val="num" w:pos="6713"/>
        </w:tabs>
        <w:ind w:left="6137" w:hanging="1224"/>
      </w:pPr>
      <w:rPr>
        <w:rFonts w:hint="default"/>
      </w:rPr>
    </w:lvl>
    <w:lvl w:ilvl="8">
      <w:start w:val="1"/>
      <w:numFmt w:val="decimal"/>
      <w:lvlText w:val="%1.%2.%3.%4.%5.%6.%7.%8.%9."/>
      <w:lvlJc w:val="left"/>
      <w:pPr>
        <w:tabs>
          <w:tab w:val="num" w:pos="7073"/>
        </w:tabs>
        <w:ind w:left="6713" w:hanging="1440"/>
      </w:pPr>
      <w:rPr>
        <w:rFonts w:hint="default"/>
      </w:rPr>
    </w:lvl>
  </w:abstractNum>
  <w:abstractNum w:abstractNumId="26" w15:restartNumberingAfterBreak="0">
    <w:nsid w:val="7D7C6245"/>
    <w:multiLevelType w:val="hybridMultilevel"/>
    <w:tmpl w:val="1A269AFE"/>
    <w:lvl w:ilvl="0" w:tplc="996A1C9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25"/>
  </w:num>
  <w:num w:numId="4">
    <w:abstractNumId w:val="6"/>
  </w:num>
  <w:num w:numId="5">
    <w:abstractNumId w:val="20"/>
  </w:num>
  <w:num w:numId="6">
    <w:abstractNumId w:val="2"/>
  </w:num>
  <w:num w:numId="7">
    <w:abstractNumId w:val="15"/>
  </w:num>
  <w:num w:numId="8">
    <w:abstractNumId w:val="8"/>
  </w:num>
  <w:num w:numId="9">
    <w:abstractNumId w:val="1"/>
  </w:num>
  <w:num w:numId="10">
    <w:abstractNumId w:val="9"/>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12"/>
  </w:num>
  <w:num w:numId="34">
    <w:abstractNumId w:val="0"/>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1"/>
  </w:num>
  <w:num w:numId="38">
    <w:abstractNumId w:val="8"/>
  </w:num>
  <w:num w:numId="39">
    <w:abstractNumId w:val="11"/>
  </w:num>
  <w:num w:numId="40">
    <w:abstractNumId w:val="3"/>
  </w:num>
  <w:num w:numId="41">
    <w:abstractNumId w:val="16"/>
  </w:num>
  <w:num w:numId="42">
    <w:abstractNumId w:val="19"/>
  </w:num>
  <w:num w:numId="43">
    <w:abstractNumId w:val="24"/>
  </w:num>
  <w:num w:numId="44">
    <w:abstractNumId w:val="8"/>
  </w:num>
  <w:num w:numId="45">
    <w:abstractNumId w:val="18"/>
  </w:num>
  <w:num w:numId="46">
    <w:abstractNumId w:val="23"/>
  </w:num>
  <w:num w:numId="47">
    <w:abstractNumId w:val="4"/>
  </w:num>
  <w:num w:numId="48">
    <w:abstractNumId w:val="13"/>
  </w:num>
  <w:num w:numId="49">
    <w:abstractNumId w:val="14"/>
  </w:num>
  <w:num w:numId="50">
    <w:abstractNumId w:val="26"/>
  </w:num>
  <w:num w:numId="51">
    <w:abstractNumId w:val="21"/>
  </w:num>
  <w:num w:numId="52">
    <w:abstractNumId w:val="10"/>
  </w:num>
  <w:num w:numId="53">
    <w:abstractNumId w:val="8"/>
    <w:lvlOverride w:ilvl="0">
      <w:startOverride w:val="2"/>
    </w:lvlOverride>
    <w:lvlOverride w:ilvl="1">
      <w:startOverride w:val="9"/>
    </w:lvlOverride>
    <w:lvlOverride w:ilvl="2">
      <w:startOverride w:val="3"/>
    </w:lvlOverride>
  </w:num>
  <w:num w:numId="54">
    <w:abstractNumId w:val="8"/>
  </w:num>
  <w:num w:numId="55">
    <w:abstractNumId w:val="8"/>
  </w:num>
  <w:num w:numId="56">
    <w:abstractNumId w:val="8"/>
  </w:num>
  <w:num w:numId="57">
    <w:abstractNumId w:val="8"/>
  </w:num>
  <w:num w:numId="58">
    <w:abstractNumId w:val="8"/>
  </w:num>
  <w:num w:numId="59">
    <w:abstractNumId w:val="8"/>
  </w:num>
  <w:num w:numId="60">
    <w:abstractNumId w:val="15"/>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ANDIOUX Virginie (CNAM / Paris)">
    <w15:presenceInfo w15:providerId="AD" w15:userId="S-1-5-21-221657151-1568348028-1356926495-1132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49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C59"/>
    <w:rsid w:val="000025E5"/>
    <w:rsid w:val="000048E5"/>
    <w:rsid w:val="00004AB4"/>
    <w:rsid w:val="00005903"/>
    <w:rsid w:val="00005FD4"/>
    <w:rsid w:val="00010598"/>
    <w:rsid w:val="00015AD6"/>
    <w:rsid w:val="00017E0D"/>
    <w:rsid w:val="0002201C"/>
    <w:rsid w:val="00022CDA"/>
    <w:rsid w:val="00027E3B"/>
    <w:rsid w:val="0003470F"/>
    <w:rsid w:val="0003490C"/>
    <w:rsid w:val="0004648F"/>
    <w:rsid w:val="00050235"/>
    <w:rsid w:val="0005186E"/>
    <w:rsid w:val="0005319D"/>
    <w:rsid w:val="00053747"/>
    <w:rsid w:val="00055371"/>
    <w:rsid w:val="000608E6"/>
    <w:rsid w:val="00060D5D"/>
    <w:rsid w:val="000637A0"/>
    <w:rsid w:val="0006448B"/>
    <w:rsid w:val="000645A8"/>
    <w:rsid w:val="00074D0A"/>
    <w:rsid w:val="00075F44"/>
    <w:rsid w:val="00076405"/>
    <w:rsid w:val="0007669C"/>
    <w:rsid w:val="00081717"/>
    <w:rsid w:val="00085317"/>
    <w:rsid w:val="00085A2B"/>
    <w:rsid w:val="000875C7"/>
    <w:rsid w:val="00087A21"/>
    <w:rsid w:val="00090E0D"/>
    <w:rsid w:val="00091B64"/>
    <w:rsid w:val="00092BE0"/>
    <w:rsid w:val="000967F8"/>
    <w:rsid w:val="000A376E"/>
    <w:rsid w:val="000A48DC"/>
    <w:rsid w:val="000A5A97"/>
    <w:rsid w:val="000A632D"/>
    <w:rsid w:val="000B3B33"/>
    <w:rsid w:val="000B4D4A"/>
    <w:rsid w:val="000B5C1C"/>
    <w:rsid w:val="000B5FED"/>
    <w:rsid w:val="000B6855"/>
    <w:rsid w:val="000C67B0"/>
    <w:rsid w:val="000D1CC3"/>
    <w:rsid w:val="000D2180"/>
    <w:rsid w:val="000D50FD"/>
    <w:rsid w:val="000D6C75"/>
    <w:rsid w:val="000D7160"/>
    <w:rsid w:val="000E4A1E"/>
    <w:rsid w:val="000F4664"/>
    <w:rsid w:val="000F7110"/>
    <w:rsid w:val="001029E7"/>
    <w:rsid w:val="00110858"/>
    <w:rsid w:val="00110C46"/>
    <w:rsid w:val="00112684"/>
    <w:rsid w:val="00114BFE"/>
    <w:rsid w:val="00116474"/>
    <w:rsid w:val="0012067A"/>
    <w:rsid w:val="001210FE"/>
    <w:rsid w:val="00121E7A"/>
    <w:rsid w:val="00121FCB"/>
    <w:rsid w:val="00122FF8"/>
    <w:rsid w:val="00124AD4"/>
    <w:rsid w:val="001261CB"/>
    <w:rsid w:val="001301A9"/>
    <w:rsid w:val="00134D5B"/>
    <w:rsid w:val="00136416"/>
    <w:rsid w:val="0014282B"/>
    <w:rsid w:val="00147EE4"/>
    <w:rsid w:val="001501A6"/>
    <w:rsid w:val="00150B5B"/>
    <w:rsid w:val="00156613"/>
    <w:rsid w:val="00156752"/>
    <w:rsid w:val="001619FB"/>
    <w:rsid w:val="001624DD"/>
    <w:rsid w:val="0016504D"/>
    <w:rsid w:val="00167E28"/>
    <w:rsid w:val="00172865"/>
    <w:rsid w:val="00172E4A"/>
    <w:rsid w:val="00173B5B"/>
    <w:rsid w:val="00174762"/>
    <w:rsid w:val="00175865"/>
    <w:rsid w:val="00186A2E"/>
    <w:rsid w:val="001907C5"/>
    <w:rsid w:val="00192A09"/>
    <w:rsid w:val="00193638"/>
    <w:rsid w:val="0019620D"/>
    <w:rsid w:val="001A224B"/>
    <w:rsid w:val="001A2416"/>
    <w:rsid w:val="001A4B7F"/>
    <w:rsid w:val="001A5961"/>
    <w:rsid w:val="001A7453"/>
    <w:rsid w:val="001B413D"/>
    <w:rsid w:val="001B4AE9"/>
    <w:rsid w:val="001C4B71"/>
    <w:rsid w:val="001D3CC5"/>
    <w:rsid w:val="001D42AD"/>
    <w:rsid w:val="001D489E"/>
    <w:rsid w:val="001D710A"/>
    <w:rsid w:val="001E36A3"/>
    <w:rsid w:val="001F0ED4"/>
    <w:rsid w:val="001F4D4A"/>
    <w:rsid w:val="001F4DEF"/>
    <w:rsid w:val="001F5F45"/>
    <w:rsid w:val="00202FE7"/>
    <w:rsid w:val="0020354F"/>
    <w:rsid w:val="00203E17"/>
    <w:rsid w:val="0020745B"/>
    <w:rsid w:val="00211DD3"/>
    <w:rsid w:val="00213355"/>
    <w:rsid w:val="00216CA9"/>
    <w:rsid w:val="002171A9"/>
    <w:rsid w:val="0022071B"/>
    <w:rsid w:val="002213C3"/>
    <w:rsid w:val="002214D4"/>
    <w:rsid w:val="00224D66"/>
    <w:rsid w:val="0022723A"/>
    <w:rsid w:val="002305F8"/>
    <w:rsid w:val="00231265"/>
    <w:rsid w:val="0023776E"/>
    <w:rsid w:val="002419BB"/>
    <w:rsid w:val="00246EED"/>
    <w:rsid w:val="002510F7"/>
    <w:rsid w:val="002559F0"/>
    <w:rsid w:val="00255B32"/>
    <w:rsid w:val="00257AD2"/>
    <w:rsid w:val="002606F7"/>
    <w:rsid w:val="00260A3E"/>
    <w:rsid w:val="00265348"/>
    <w:rsid w:val="002753F4"/>
    <w:rsid w:val="002844C7"/>
    <w:rsid w:val="00290B0D"/>
    <w:rsid w:val="002938C3"/>
    <w:rsid w:val="00294302"/>
    <w:rsid w:val="0029446F"/>
    <w:rsid w:val="00296352"/>
    <w:rsid w:val="00296CD7"/>
    <w:rsid w:val="002A61F5"/>
    <w:rsid w:val="002B195A"/>
    <w:rsid w:val="002B2003"/>
    <w:rsid w:val="002B4B49"/>
    <w:rsid w:val="002C3D24"/>
    <w:rsid w:val="002C3FDC"/>
    <w:rsid w:val="002C68A3"/>
    <w:rsid w:val="002C7EFA"/>
    <w:rsid w:val="002D6F61"/>
    <w:rsid w:val="002E186E"/>
    <w:rsid w:val="002E1A16"/>
    <w:rsid w:val="002F5B21"/>
    <w:rsid w:val="002F6018"/>
    <w:rsid w:val="0030083B"/>
    <w:rsid w:val="00301C53"/>
    <w:rsid w:val="0031239A"/>
    <w:rsid w:val="00312A74"/>
    <w:rsid w:val="0031411E"/>
    <w:rsid w:val="00315831"/>
    <w:rsid w:val="00321537"/>
    <w:rsid w:val="00321FA0"/>
    <w:rsid w:val="00323101"/>
    <w:rsid w:val="0032655A"/>
    <w:rsid w:val="00332B57"/>
    <w:rsid w:val="00333886"/>
    <w:rsid w:val="0033626D"/>
    <w:rsid w:val="00342564"/>
    <w:rsid w:val="00357132"/>
    <w:rsid w:val="00360F44"/>
    <w:rsid w:val="0036188B"/>
    <w:rsid w:val="00362B2C"/>
    <w:rsid w:val="00362D0E"/>
    <w:rsid w:val="003643FF"/>
    <w:rsid w:val="00364524"/>
    <w:rsid w:val="00366FA3"/>
    <w:rsid w:val="00374CF6"/>
    <w:rsid w:val="00380CDA"/>
    <w:rsid w:val="00383ADD"/>
    <w:rsid w:val="00384263"/>
    <w:rsid w:val="003916E5"/>
    <w:rsid w:val="0039280B"/>
    <w:rsid w:val="00393527"/>
    <w:rsid w:val="00394644"/>
    <w:rsid w:val="00395660"/>
    <w:rsid w:val="003960FA"/>
    <w:rsid w:val="003A0F8B"/>
    <w:rsid w:val="003A2557"/>
    <w:rsid w:val="003B2B32"/>
    <w:rsid w:val="003B31C4"/>
    <w:rsid w:val="003B37A6"/>
    <w:rsid w:val="003B3F30"/>
    <w:rsid w:val="003B5C05"/>
    <w:rsid w:val="003B5E38"/>
    <w:rsid w:val="003C00D8"/>
    <w:rsid w:val="003C0351"/>
    <w:rsid w:val="003C1F0D"/>
    <w:rsid w:val="003C1F1A"/>
    <w:rsid w:val="003C33E2"/>
    <w:rsid w:val="003C4EE3"/>
    <w:rsid w:val="003C5198"/>
    <w:rsid w:val="003D095A"/>
    <w:rsid w:val="003D231A"/>
    <w:rsid w:val="003D25AE"/>
    <w:rsid w:val="003D3CC2"/>
    <w:rsid w:val="003D536E"/>
    <w:rsid w:val="003D6232"/>
    <w:rsid w:val="003E23F9"/>
    <w:rsid w:val="003E721B"/>
    <w:rsid w:val="003E7C32"/>
    <w:rsid w:val="00401D63"/>
    <w:rsid w:val="00402202"/>
    <w:rsid w:val="004169F2"/>
    <w:rsid w:val="00420D37"/>
    <w:rsid w:val="00424818"/>
    <w:rsid w:val="00425A6F"/>
    <w:rsid w:val="00431C18"/>
    <w:rsid w:val="00432737"/>
    <w:rsid w:val="004355F2"/>
    <w:rsid w:val="004419F6"/>
    <w:rsid w:val="00444ADE"/>
    <w:rsid w:val="00451D41"/>
    <w:rsid w:val="0045284E"/>
    <w:rsid w:val="00457D03"/>
    <w:rsid w:val="00460681"/>
    <w:rsid w:val="00462ACF"/>
    <w:rsid w:val="0046654A"/>
    <w:rsid w:val="00467C96"/>
    <w:rsid w:val="00473035"/>
    <w:rsid w:val="00476704"/>
    <w:rsid w:val="0047768A"/>
    <w:rsid w:val="00477A6F"/>
    <w:rsid w:val="00480822"/>
    <w:rsid w:val="004830B5"/>
    <w:rsid w:val="00483471"/>
    <w:rsid w:val="004840E7"/>
    <w:rsid w:val="004860B6"/>
    <w:rsid w:val="00497AB6"/>
    <w:rsid w:val="004A35E5"/>
    <w:rsid w:val="004A54B0"/>
    <w:rsid w:val="004A6D8F"/>
    <w:rsid w:val="004A7C2B"/>
    <w:rsid w:val="004A7D4A"/>
    <w:rsid w:val="004B259D"/>
    <w:rsid w:val="004B2640"/>
    <w:rsid w:val="004B7B53"/>
    <w:rsid w:val="004C6EF7"/>
    <w:rsid w:val="004C72A4"/>
    <w:rsid w:val="004C78B3"/>
    <w:rsid w:val="004E3741"/>
    <w:rsid w:val="004E457A"/>
    <w:rsid w:val="004E4582"/>
    <w:rsid w:val="004E6BC0"/>
    <w:rsid w:val="004E6DF6"/>
    <w:rsid w:val="004E7384"/>
    <w:rsid w:val="004F0E82"/>
    <w:rsid w:val="004F4099"/>
    <w:rsid w:val="004F7463"/>
    <w:rsid w:val="00504B9E"/>
    <w:rsid w:val="00504FCF"/>
    <w:rsid w:val="0050715B"/>
    <w:rsid w:val="00510F74"/>
    <w:rsid w:val="005136A0"/>
    <w:rsid w:val="00517EB0"/>
    <w:rsid w:val="00524641"/>
    <w:rsid w:val="00524668"/>
    <w:rsid w:val="005314E6"/>
    <w:rsid w:val="0053479F"/>
    <w:rsid w:val="00536C20"/>
    <w:rsid w:val="0054222A"/>
    <w:rsid w:val="00545B54"/>
    <w:rsid w:val="00547A7C"/>
    <w:rsid w:val="005521B8"/>
    <w:rsid w:val="0055694B"/>
    <w:rsid w:val="00561A02"/>
    <w:rsid w:val="005658CB"/>
    <w:rsid w:val="00571F15"/>
    <w:rsid w:val="005720AA"/>
    <w:rsid w:val="005729BA"/>
    <w:rsid w:val="0057627C"/>
    <w:rsid w:val="005773C2"/>
    <w:rsid w:val="00581356"/>
    <w:rsid w:val="00592078"/>
    <w:rsid w:val="00597FEF"/>
    <w:rsid w:val="005A17C8"/>
    <w:rsid w:val="005A1BFE"/>
    <w:rsid w:val="005A60C3"/>
    <w:rsid w:val="005A6853"/>
    <w:rsid w:val="005B328D"/>
    <w:rsid w:val="005B3320"/>
    <w:rsid w:val="005B4840"/>
    <w:rsid w:val="005B6BDF"/>
    <w:rsid w:val="005B7108"/>
    <w:rsid w:val="005C3342"/>
    <w:rsid w:val="005C78D2"/>
    <w:rsid w:val="005C7ED4"/>
    <w:rsid w:val="005D36AD"/>
    <w:rsid w:val="005D4B42"/>
    <w:rsid w:val="005D5D27"/>
    <w:rsid w:val="005D7F95"/>
    <w:rsid w:val="005E015A"/>
    <w:rsid w:val="005E2FF8"/>
    <w:rsid w:val="005E313B"/>
    <w:rsid w:val="005E4776"/>
    <w:rsid w:val="005E5625"/>
    <w:rsid w:val="005F3B4B"/>
    <w:rsid w:val="005F6D38"/>
    <w:rsid w:val="005F6FCB"/>
    <w:rsid w:val="0060084A"/>
    <w:rsid w:val="00605629"/>
    <w:rsid w:val="00610BB2"/>
    <w:rsid w:val="00613AC7"/>
    <w:rsid w:val="0061494A"/>
    <w:rsid w:val="0061778F"/>
    <w:rsid w:val="00620F3D"/>
    <w:rsid w:val="006222E2"/>
    <w:rsid w:val="00624898"/>
    <w:rsid w:val="00627D54"/>
    <w:rsid w:val="00630B29"/>
    <w:rsid w:val="006311AB"/>
    <w:rsid w:val="006322CB"/>
    <w:rsid w:val="00636E45"/>
    <w:rsid w:val="00644D31"/>
    <w:rsid w:val="00650415"/>
    <w:rsid w:val="00655D2E"/>
    <w:rsid w:val="0065713E"/>
    <w:rsid w:val="006634B0"/>
    <w:rsid w:val="006641A4"/>
    <w:rsid w:val="00667B83"/>
    <w:rsid w:val="00667EA4"/>
    <w:rsid w:val="00671CB9"/>
    <w:rsid w:val="006A128C"/>
    <w:rsid w:val="006A13F0"/>
    <w:rsid w:val="006A23BC"/>
    <w:rsid w:val="006A459B"/>
    <w:rsid w:val="006A5FB9"/>
    <w:rsid w:val="006A772C"/>
    <w:rsid w:val="006B2C0D"/>
    <w:rsid w:val="006B390C"/>
    <w:rsid w:val="006B4FE4"/>
    <w:rsid w:val="006B7A49"/>
    <w:rsid w:val="006C4EB3"/>
    <w:rsid w:val="006C501F"/>
    <w:rsid w:val="006C6187"/>
    <w:rsid w:val="006C6B50"/>
    <w:rsid w:val="006D0AB4"/>
    <w:rsid w:val="006D1484"/>
    <w:rsid w:val="006D2003"/>
    <w:rsid w:val="006D79E9"/>
    <w:rsid w:val="006E5A36"/>
    <w:rsid w:val="006E7C6E"/>
    <w:rsid w:val="006F230F"/>
    <w:rsid w:val="006F489A"/>
    <w:rsid w:val="006F59A4"/>
    <w:rsid w:val="006F5CFD"/>
    <w:rsid w:val="00701EB4"/>
    <w:rsid w:val="00704C59"/>
    <w:rsid w:val="007067F8"/>
    <w:rsid w:val="00707349"/>
    <w:rsid w:val="00710A3F"/>
    <w:rsid w:val="00712CFB"/>
    <w:rsid w:val="00721C32"/>
    <w:rsid w:val="00722758"/>
    <w:rsid w:val="00726E95"/>
    <w:rsid w:val="0072739F"/>
    <w:rsid w:val="007309A2"/>
    <w:rsid w:val="007312F3"/>
    <w:rsid w:val="00734266"/>
    <w:rsid w:val="00734F71"/>
    <w:rsid w:val="007354E1"/>
    <w:rsid w:val="00742B67"/>
    <w:rsid w:val="00743C39"/>
    <w:rsid w:val="007461A4"/>
    <w:rsid w:val="00747CD6"/>
    <w:rsid w:val="0075019B"/>
    <w:rsid w:val="007518FE"/>
    <w:rsid w:val="00753057"/>
    <w:rsid w:val="007578EC"/>
    <w:rsid w:val="007602D4"/>
    <w:rsid w:val="00762114"/>
    <w:rsid w:val="00763698"/>
    <w:rsid w:val="00763EB2"/>
    <w:rsid w:val="007645DA"/>
    <w:rsid w:val="007648F5"/>
    <w:rsid w:val="00766B95"/>
    <w:rsid w:val="00767335"/>
    <w:rsid w:val="00772EE3"/>
    <w:rsid w:val="007812DF"/>
    <w:rsid w:val="0078204E"/>
    <w:rsid w:val="00782B53"/>
    <w:rsid w:val="00785247"/>
    <w:rsid w:val="00785E1A"/>
    <w:rsid w:val="0079117E"/>
    <w:rsid w:val="00792372"/>
    <w:rsid w:val="0079522D"/>
    <w:rsid w:val="007A1A6C"/>
    <w:rsid w:val="007A7506"/>
    <w:rsid w:val="007A7A48"/>
    <w:rsid w:val="007B649A"/>
    <w:rsid w:val="007B6959"/>
    <w:rsid w:val="007C5679"/>
    <w:rsid w:val="007C56B6"/>
    <w:rsid w:val="007C65D2"/>
    <w:rsid w:val="007D1C1B"/>
    <w:rsid w:val="007D5342"/>
    <w:rsid w:val="007F388E"/>
    <w:rsid w:val="007F6172"/>
    <w:rsid w:val="00801994"/>
    <w:rsid w:val="008033BC"/>
    <w:rsid w:val="00803799"/>
    <w:rsid w:val="00803BF1"/>
    <w:rsid w:val="00804090"/>
    <w:rsid w:val="008059FB"/>
    <w:rsid w:val="00807A0C"/>
    <w:rsid w:val="00810F9D"/>
    <w:rsid w:val="00812244"/>
    <w:rsid w:val="00813F97"/>
    <w:rsid w:val="008148E8"/>
    <w:rsid w:val="0082447F"/>
    <w:rsid w:val="0082461E"/>
    <w:rsid w:val="00826124"/>
    <w:rsid w:val="00834CE7"/>
    <w:rsid w:val="00836683"/>
    <w:rsid w:val="00837BAB"/>
    <w:rsid w:val="008423D2"/>
    <w:rsid w:val="008608C0"/>
    <w:rsid w:val="00861EC9"/>
    <w:rsid w:val="00862CAF"/>
    <w:rsid w:val="00865130"/>
    <w:rsid w:val="00872956"/>
    <w:rsid w:val="008746CD"/>
    <w:rsid w:val="00876C9C"/>
    <w:rsid w:val="00877B3F"/>
    <w:rsid w:val="00877F0F"/>
    <w:rsid w:val="00881C9B"/>
    <w:rsid w:val="0088736B"/>
    <w:rsid w:val="008873C8"/>
    <w:rsid w:val="00887A2F"/>
    <w:rsid w:val="00894583"/>
    <w:rsid w:val="00894FC9"/>
    <w:rsid w:val="008A2772"/>
    <w:rsid w:val="008A35E1"/>
    <w:rsid w:val="008A436B"/>
    <w:rsid w:val="008B050C"/>
    <w:rsid w:val="008B5903"/>
    <w:rsid w:val="008B699D"/>
    <w:rsid w:val="008C33B5"/>
    <w:rsid w:val="008C3692"/>
    <w:rsid w:val="008C59D3"/>
    <w:rsid w:val="008C6D63"/>
    <w:rsid w:val="008C7133"/>
    <w:rsid w:val="008D285E"/>
    <w:rsid w:val="008D5419"/>
    <w:rsid w:val="008D624E"/>
    <w:rsid w:val="008D63E0"/>
    <w:rsid w:val="008E0AC7"/>
    <w:rsid w:val="008E53FC"/>
    <w:rsid w:val="008E6FCD"/>
    <w:rsid w:val="008F6444"/>
    <w:rsid w:val="008F6585"/>
    <w:rsid w:val="0090055B"/>
    <w:rsid w:val="009013A8"/>
    <w:rsid w:val="0090227E"/>
    <w:rsid w:val="00903161"/>
    <w:rsid w:val="00906CC2"/>
    <w:rsid w:val="00916EE5"/>
    <w:rsid w:val="009224E9"/>
    <w:rsid w:val="00926858"/>
    <w:rsid w:val="00931BD6"/>
    <w:rsid w:val="00935D80"/>
    <w:rsid w:val="009374C7"/>
    <w:rsid w:val="009425D8"/>
    <w:rsid w:val="00942DD3"/>
    <w:rsid w:val="00944C77"/>
    <w:rsid w:val="00946771"/>
    <w:rsid w:val="009504F1"/>
    <w:rsid w:val="00950DB1"/>
    <w:rsid w:val="00952B31"/>
    <w:rsid w:val="009565E1"/>
    <w:rsid w:val="009609E9"/>
    <w:rsid w:val="0096230A"/>
    <w:rsid w:val="0096727D"/>
    <w:rsid w:val="0097080D"/>
    <w:rsid w:val="009740A7"/>
    <w:rsid w:val="0097488E"/>
    <w:rsid w:val="00977BD2"/>
    <w:rsid w:val="00982BDC"/>
    <w:rsid w:val="00982C86"/>
    <w:rsid w:val="009838E9"/>
    <w:rsid w:val="00986018"/>
    <w:rsid w:val="00986A87"/>
    <w:rsid w:val="00992A5E"/>
    <w:rsid w:val="00993940"/>
    <w:rsid w:val="00995167"/>
    <w:rsid w:val="00995781"/>
    <w:rsid w:val="009A37BF"/>
    <w:rsid w:val="009A47A8"/>
    <w:rsid w:val="009A6BBE"/>
    <w:rsid w:val="009B3443"/>
    <w:rsid w:val="009B4E65"/>
    <w:rsid w:val="009C1055"/>
    <w:rsid w:val="009C1548"/>
    <w:rsid w:val="009D2CC0"/>
    <w:rsid w:val="009D3490"/>
    <w:rsid w:val="009D665A"/>
    <w:rsid w:val="009D7435"/>
    <w:rsid w:val="009E3467"/>
    <w:rsid w:val="009E6075"/>
    <w:rsid w:val="009F3F1D"/>
    <w:rsid w:val="00A01700"/>
    <w:rsid w:val="00A03F81"/>
    <w:rsid w:val="00A05362"/>
    <w:rsid w:val="00A20CEB"/>
    <w:rsid w:val="00A212A2"/>
    <w:rsid w:val="00A23A8D"/>
    <w:rsid w:val="00A24559"/>
    <w:rsid w:val="00A2491D"/>
    <w:rsid w:val="00A258CA"/>
    <w:rsid w:val="00A260CA"/>
    <w:rsid w:val="00A352AB"/>
    <w:rsid w:val="00A36AE5"/>
    <w:rsid w:val="00A41A83"/>
    <w:rsid w:val="00A4235C"/>
    <w:rsid w:val="00A42F51"/>
    <w:rsid w:val="00A446EA"/>
    <w:rsid w:val="00A4577C"/>
    <w:rsid w:val="00A45969"/>
    <w:rsid w:val="00A52C81"/>
    <w:rsid w:val="00A52FFB"/>
    <w:rsid w:val="00A533F6"/>
    <w:rsid w:val="00A57663"/>
    <w:rsid w:val="00A62484"/>
    <w:rsid w:val="00A664B3"/>
    <w:rsid w:val="00A66BC2"/>
    <w:rsid w:val="00A7089A"/>
    <w:rsid w:val="00A762FB"/>
    <w:rsid w:val="00A81DAF"/>
    <w:rsid w:val="00A90D1A"/>
    <w:rsid w:val="00A92530"/>
    <w:rsid w:val="00A928B2"/>
    <w:rsid w:val="00A95E74"/>
    <w:rsid w:val="00AA074F"/>
    <w:rsid w:val="00AA7ACF"/>
    <w:rsid w:val="00AB0B30"/>
    <w:rsid w:val="00AB4D6B"/>
    <w:rsid w:val="00AB507F"/>
    <w:rsid w:val="00AB58A5"/>
    <w:rsid w:val="00AC2E58"/>
    <w:rsid w:val="00AC392E"/>
    <w:rsid w:val="00AC7892"/>
    <w:rsid w:val="00AC7F81"/>
    <w:rsid w:val="00AD050B"/>
    <w:rsid w:val="00AD0871"/>
    <w:rsid w:val="00AD0A4F"/>
    <w:rsid w:val="00AD12E3"/>
    <w:rsid w:val="00AD5A55"/>
    <w:rsid w:val="00AE2A7C"/>
    <w:rsid w:val="00AE492B"/>
    <w:rsid w:val="00AE5004"/>
    <w:rsid w:val="00AE79CB"/>
    <w:rsid w:val="00AF475C"/>
    <w:rsid w:val="00AF6552"/>
    <w:rsid w:val="00B01CB2"/>
    <w:rsid w:val="00B02A2B"/>
    <w:rsid w:val="00B04388"/>
    <w:rsid w:val="00B148B7"/>
    <w:rsid w:val="00B15494"/>
    <w:rsid w:val="00B155E5"/>
    <w:rsid w:val="00B16663"/>
    <w:rsid w:val="00B214D9"/>
    <w:rsid w:val="00B24052"/>
    <w:rsid w:val="00B268F1"/>
    <w:rsid w:val="00B26C7C"/>
    <w:rsid w:val="00B2788F"/>
    <w:rsid w:val="00B32046"/>
    <w:rsid w:val="00B325BE"/>
    <w:rsid w:val="00B34CCE"/>
    <w:rsid w:val="00B41041"/>
    <w:rsid w:val="00B4129E"/>
    <w:rsid w:val="00B414BD"/>
    <w:rsid w:val="00B44600"/>
    <w:rsid w:val="00B465AD"/>
    <w:rsid w:val="00B46AA1"/>
    <w:rsid w:val="00B56C3A"/>
    <w:rsid w:val="00B5753E"/>
    <w:rsid w:val="00B60F70"/>
    <w:rsid w:val="00B72AB5"/>
    <w:rsid w:val="00B74C58"/>
    <w:rsid w:val="00B819E1"/>
    <w:rsid w:val="00B83186"/>
    <w:rsid w:val="00B8518E"/>
    <w:rsid w:val="00B91103"/>
    <w:rsid w:val="00B914E5"/>
    <w:rsid w:val="00B961F0"/>
    <w:rsid w:val="00BA0105"/>
    <w:rsid w:val="00BA2F7E"/>
    <w:rsid w:val="00BA3AB9"/>
    <w:rsid w:val="00BA4405"/>
    <w:rsid w:val="00BB2CB0"/>
    <w:rsid w:val="00BB50C4"/>
    <w:rsid w:val="00BB5131"/>
    <w:rsid w:val="00BB597B"/>
    <w:rsid w:val="00BB6634"/>
    <w:rsid w:val="00BB6BA0"/>
    <w:rsid w:val="00BB7B31"/>
    <w:rsid w:val="00BC24D6"/>
    <w:rsid w:val="00BC2F1E"/>
    <w:rsid w:val="00BC3A21"/>
    <w:rsid w:val="00BD2010"/>
    <w:rsid w:val="00BD55FF"/>
    <w:rsid w:val="00BE01E6"/>
    <w:rsid w:val="00BE1DC2"/>
    <w:rsid w:val="00BE1F91"/>
    <w:rsid w:val="00BE2052"/>
    <w:rsid w:val="00BE5D73"/>
    <w:rsid w:val="00BE721F"/>
    <w:rsid w:val="00BF020F"/>
    <w:rsid w:val="00BF07B7"/>
    <w:rsid w:val="00BF6176"/>
    <w:rsid w:val="00BF7A6D"/>
    <w:rsid w:val="00C05DF2"/>
    <w:rsid w:val="00C112D9"/>
    <w:rsid w:val="00C14848"/>
    <w:rsid w:val="00C16433"/>
    <w:rsid w:val="00C165E7"/>
    <w:rsid w:val="00C16C1E"/>
    <w:rsid w:val="00C17AD9"/>
    <w:rsid w:val="00C20D7B"/>
    <w:rsid w:val="00C22D11"/>
    <w:rsid w:val="00C32C63"/>
    <w:rsid w:val="00C33F2A"/>
    <w:rsid w:val="00C4123F"/>
    <w:rsid w:val="00C4251B"/>
    <w:rsid w:val="00C44154"/>
    <w:rsid w:val="00C44173"/>
    <w:rsid w:val="00C44CCC"/>
    <w:rsid w:val="00C46740"/>
    <w:rsid w:val="00C503E5"/>
    <w:rsid w:val="00C506D9"/>
    <w:rsid w:val="00C50F92"/>
    <w:rsid w:val="00C53B9E"/>
    <w:rsid w:val="00C5415C"/>
    <w:rsid w:val="00C61186"/>
    <w:rsid w:val="00C651F8"/>
    <w:rsid w:val="00C70F9A"/>
    <w:rsid w:val="00C76667"/>
    <w:rsid w:val="00C775E4"/>
    <w:rsid w:val="00C77845"/>
    <w:rsid w:val="00C81C2B"/>
    <w:rsid w:val="00C831E9"/>
    <w:rsid w:val="00C86116"/>
    <w:rsid w:val="00C861C5"/>
    <w:rsid w:val="00C8748C"/>
    <w:rsid w:val="00C929E3"/>
    <w:rsid w:val="00C9796B"/>
    <w:rsid w:val="00CA1C12"/>
    <w:rsid w:val="00CA39C1"/>
    <w:rsid w:val="00CA58D5"/>
    <w:rsid w:val="00CA75C3"/>
    <w:rsid w:val="00CB0C09"/>
    <w:rsid w:val="00CB1548"/>
    <w:rsid w:val="00CB2CE3"/>
    <w:rsid w:val="00CB2DFA"/>
    <w:rsid w:val="00CB2F0C"/>
    <w:rsid w:val="00CB4878"/>
    <w:rsid w:val="00CB728F"/>
    <w:rsid w:val="00CB7FC6"/>
    <w:rsid w:val="00CC6E84"/>
    <w:rsid w:val="00CC7E82"/>
    <w:rsid w:val="00CD0521"/>
    <w:rsid w:val="00CD412A"/>
    <w:rsid w:val="00CD4BBA"/>
    <w:rsid w:val="00CD6735"/>
    <w:rsid w:val="00CE014C"/>
    <w:rsid w:val="00CE1E7B"/>
    <w:rsid w:val="00CE6752"/>
    <w:rsid w:val="00CF288F"/>
    <w:rsid w:val="00CF3929"/>
    <w:rsid w:val="00CF5D30"/>
    <w:rsid w:val="00D004FE"/>
    <w:rsid w:val="00D02D9A"/>
    <w:rsid w:val="00D1017C"/>
    <w:rsid w:val="00D15168"/>
    <w:rsid w:val="00D1604F"/>
    <w:rsid w:val="00D21DA2"/>
    <w:rsid w:val="00D221EE"/>
    <w:rsid w:val="00D22CE4"/>
    <w:rsid w:val="00D30455"/>
    <w:rsid w:val="00D30CD5"/>
    <w:rsid w:val="00D32BD2"/>
    <w:rsid w:val="00D33B59"/>
    <w:rsid w:val="00D342D4"/>
    <w:rsid w:val="00D3738A"/>
    <w:rsid w:val="00D37A65"/>
    <w:rsid w:val="00D41E6E"/>
    <w:rsid w:val="00D44519"/>
    <w:rsid w:val="00D45297"/>
    <w:rsid w:val="00D4548D"/>
    <w:rsid w:val="00D46598"/>
    <w:rsid w:val="00D465FE"/>
    <w:rsid w:val="00D46CA2"/>
    <w:rsid w:val="00D55868"/>
    <w:rsid w:val="00D55D15"/>
    <w:rsid w:val="00D56BB8"/>
    <w:rsid w:val="00D6133C"/>
    <w:rsid w:val="00D636B0"/>
    <w:rsid w:val="00D75C55"/>
    <w:rsid w:val="00D81CF7"/>
    <w:rsid w:val="00D82EEC"/>
    <w:rsid w:val="00D854B8"/>
    <w:rsid w:val="00D869A2"/>
    <w:rsid w:val="00D87A05"/>
    <w:rsid w:val="00D93A6D"/>
    <w:rsid w:val="00D96E8A"/>
    <w:rsid w:val="00D97864"/>
    <w:rsid w:val="00DA2EF3"/>
    <w:rsid w:val="00DA32D1"/>
    <w:rsid w:val="00DB1124"/>
    <w:rsid w:val="00DB12F9"/>
    <w:rsid w:val="00DB3F2D"/>
    <w:rsid w:val="00DB481E"/>
    <w:rsid w:val="00DB5FF1"/>
    <w:rsid w:val="00DC1C48"/>
    <w:rsid w:val="00DC2503"/>
    <w:rsid w:val="00DC2F7B"/>
    <w:rsid w:val="00DC3636"/>
    <w:rsid w:val="00DD2B1D"/>
    <w:rsid w:val="00DD31DB"/>
    <w:rsid w:val="00DE3A4F"/>
    <w:rsid w:val="00DE60F9"/>
    <w:rsid w:val="00DE666D"/>
    <w:rsid w:val="00DF0FD6"/>
    <w:rsid w:val="00DF1EA8"/>
    <w:rsid w:val="00DF66B2"/>
    <w:rsid w:val="00DF689C"/>
    <w:rsid w:val="00DF6C11"/>
    <w:rsid w:val="00DF797B"/>
    <w:rsid w:val="00E05FA4"/>
    <w:rsid w:val="00E103FC"/>
    <w:rsid w:val="00E11A2B"/>
    <w:rsid w:val="00E16A1C"/>
    <w:rsid w:val="00E21D53"/>
    <w:rsid w:val="00E240D2"/>
    <w:rsid w:val="00E24C4A"/>
    <w:rsid w:val="00E250C6"/>
    <w:rsid w:val="00E25957"/>
    <w:rsid w:val="00E349C6"/>
    <w:rsid w:val="00E36703"/>
    <w:rsid w:val="00E3729B"/>
    <w:rsid w:val="00E37B66"/>
    <w:rsid w:val="00E427D2"/>
    <w:rsid w:val="00E42D02"/>
    <w:rsid w:val="00E4344E"/>
    <w:rsid w:val="00E451DF"/>
    <w:rsid w:val="00E459C4"/>
    <w:rsid w:val="00E54A00"/>
    <w:rsid w:val="00E54C83"/>
    <w:rsid w:val="00E56BE1"/>
    <w:rsid w:val="00E60C53"/>
    <w:rsid w:val="00E614E8"/>
    <w:rsid w:val="00E61BC7"/>
    <w:rsid w:val="00E67000"/>
    <w:rsid w:val="00E7073E"/>
    <w:rsid w:val="00E71ACF"/>
    <w:rsid w:val="00E7256B"/>
    <w:rsid w:val="00E77DDD"/>
    <w:rsid w:val="00E8001E"/>
    <w:rsid w:val="00E8184B"/>
    <w:rsid w:val="00E834F5"/>
    <w:rsid w:val="00E8367F"/>
    <w:rsid w:val="00E83DA9"/>
    <w:rsid w:val="00E907DA"/>
    <w:rsid w:val="00E927AD"/>
    <w:rsid w:val="00E94E8D"/>
    <w:rsid w:val="00EA1EF0"/>
    <w:rsid w:val="00EA33A9"/>
    <w:rsid w:val="00EA3C9A"/>
    <w:rsid w:val="00EA6DB6"/>
    <w:rsid w:val="00EB0B39"/>
    <w:rsid w:val="00EB1C9E"/>
    <w:rsid w:val="00EB56FA"/>
    <w:rsid w:val="00EC0E1C"/>
    <w:rsid w:val="00EC6D09"/>
    <w:rsid w:val="00EC707E"/>
    <w:rsid w:val="00EC70C8"/>
    <w:rsid w:val="00EC779D"/>
    <w:rsid w:val="00ED339B"/>
    <w:rsid w:val="00ED4CBB"/>
    <w:rsid w:val="00EE2299"/>
    <w:rsid w:val="00EE32EA"/>
    <w:rsid w:val="00EE5284"/>
    <w:rsid w:val="00EF1878"/>
    <w:rsid w:val="00EF2281"/>
    <w:rsid w:val="00EF2B82"/>
    <w:rsid w:val="00F04891"/>
    <w:rsid w:val="00F05317"/>
    <w:rsid w:val="00F05F76"/>
    <w:rsid w:val="00F12E07"/>
    <w:rsid w:val="00F1432F"/>
    <w:rsid w:val="00F16170"/>
    <w:rsid w:val="00F17590"/>
    <w:rsid w:val="00F2168A"/>
    <w:rsid w:val="00F22174"/>
    <w:rsid w:val="00F27BCC"/>
    <w:rsid w:val="00F32B18"/>
    <w:rsid w:val="00F32EBD"/>
    <w:rsid w:val="00F33D0C"/>
    <w:rsid w:val="00F3541E"/>
    <w:rsid w:val="00F35831"/>
    <w:rsid w:val="00F35F1C"/>
    <w:rsid w:val="00F41377"/>
    <w:rsid w:val="00F44F84"/>
    <w:rsid w:val="00F46C9F"/>
    <w:rsid w:val="00F519E2"/>
    <w:rsid w:val="00F56087"/>
    <w:rsid w:val="00F6106B"/>
    <w:rsid w:val="00F624A7"/>
    <w:rsid w:val="00F71C4C"/>
    <w:rsid w:val="00F76328"/>
    <w:rsid w:val="00F76DFD"/>
    <w:rsid w:val="00F81310"/>
    <w:rsid w:val="00F84114"/>
    <w:rsid w:val="00F86831"/>
    <w:rsid w:val="00F90C26"/>
    <w:rsid w:val="00F93435"/>
    <w:rsid w:val="00F950F2"/>
    <w:rsid w:val="00FA4C82"/>
    <w:rsid w:val="00FA5045"/>
    <w:rsid w:val="00FA5AB1"/>
    <w:rsid w:val="00FA5B21"/>
    <w:rsid w:val="00FA68D1"/>
    <w:rsid w:val="00FB3B61"/>
    <w:rsid w:val="00FB3E96"/>
    <w:rsid w:val="00FB3F4B"/>
    <w:rsid w:val="00FB5316"/>
    <w:rsid w:val="00FB6476"/>
    <w:rsid w:val="00FC2C97"/>
    <w:rsid w:val="00FC3B53"/>
    <w:rsid w:val="00FC5C46"/>
    <w:rsid w:val="00FC60FE"/>
    <w:rsid w:val="00FC62F0"/>
    <w:rsid w:val="00FC78F4"/>
    <w:rsid w:val="00FC7EA3"/>
    <w:rsid w:val="00FD0BBE"/>
    <w:rsid w:val="00FD290A"/>
    <w:rsid w:val="00FD4803"/>
    <w:rsid w:val="00FD629D"/>
    <w:rsid w:val="00FD6FE4"/>
    <w:rsid w:val="00FD700D"/>
    <w:rsid w:val="00FE0C6E"/>
    <w:rsid w:val="00FE37DE"/>
    <w:rsid w:val="00FF62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53A6B973"/>
  <w15:chartTrackingRefBased/>
  <w15:docId w15:val="{3470A054-C644-457B-A053-0EADA7E03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6C7C"/>
    <w:pPr>
      <w:spacing w:before="120" w:after="120"/>
      <w:jc w:val="both"/>
    </w:pPr>
    <w:rPr>
      <w:sz w:val="22"/>
      <w:szCs w:val="24"/>
    </w:rPr>
  </w:style>
  <w:style w:type="paragraph" w:styleId="Titre1">
    <w:name w:val="heading 1"/>
    <w:basedOn w:val="Normal"/>
    <w:next w:val="Normal"/>
    <w:link w:val="Titre1Car"/>
    <w:qFormat/>
    <w:rsid w:val="00B24052"/>
    <w:pPr>
      <w:keepNext/>
      <w:numPr>
        <w:numId w:val="8"/>
      </w:numPr>
      <w:pBdr>
        <w:top w:val="single" w:sz="4" w:space="4" w:color="auto"/>
        <w:left w:val="single" w:sz="4" w:space="4" w:color="auto"/>
        <w:bottom w:val="single" w:sz="4" w:space="1" w:color="auto"/>
        <w:right w:val="single" w:sz="4" w:space="4" w:color="auto"/>
      </w:pBdr>
      <w:shd w:val="pct10" w:color="auto" w:fill="auto"/>
      <w:spacing w:before="360" w:after="240"/>
      <w:outlineLvl w:val="0"/>
    </w:pPr>
    <w:rPr>
      <w:rFonts w:eastAsia="Times New Roman" w:cs="Calibri"/>
      <w:b/>
      <w:bCs/>
      <w:caps/>
      <w:color w:val="002060"/>
      <w:kern w:val="32"/>
      <w:sz w:val="24"/>
    </w:rPr>
  </w:style>
  <w:style w:type="paragraph" w:styleId="Titre2">
    <w:name w:val="heading 2"/>
    <w:basedOn w:val="Normal"/>
    <w:next w:val="Normal"/>
    <w:link w:val="Titre2Car"/>
    <w:qFormat/>
    <w:rsid w:val="00B26C7C"/>
    <w:pPr>
      <w:numPr>
        <w:ilvl w:val="1"/>
        <w:numId w:val="8"/>
      </w:numPr>
      <w:spacing w:before="240"/>
      <w:outlineLvl w:val="1"/>
    </w:pPr>
    <w:rPr>
      <w:b/>
      <w:u w:val="single"/>
    </w:rPr>
  </w:style>
  <w:style w:type="paragraph" w:styleId="Titre3">
    <w:name w:val="heading 3"/>
    <w:basedOn w:val="Normal"/>
    <w:next w:val="Normal"/>
    <w:link w:val="Titre3Car"/>
    <w:qFormat/>
    <w:rsid w:val="00193638"/>
    <w:pPr>
      <w:numPr>
        <w:ilvl w:val="2"/>
        <w:numId w:val="8"/>
      </w:numPr>
      <w:spacing w:before="240"/>
      <w:outlineLvl w:val="2"/>
    </w:pPr>
    <w:rPr>
      <w:b/>
      <w:i/>
    </w:rPr>
  </w:style>
  <w:style w:type="paragraph" w:styleId="Titre4">
    <w:name w:val="heading 4"/>
    <w:basedOn w:val="Normal"/>
    <w:next w:val="Normal"/>
    <w:link w:val="Titre4Car"/>
    <w:qFormat/>
    <w:rsid w:val="00193638"/>
    <w:pPr>
      <w:numPr>
        <w:ilvl w:val="3"/>
        <w:numId w:val="8"/>
      </w:numPr>
      <w:spacing w:before="240"/>
      <w:outlineLvl w:val="3"/>
    </w:pPr>
    <w:rPr>
      <w:i/>
      <w:u w:val="single"/>
    </w:rPr>
  </w:style>
  <w:style w:type="paragraph" w:styleId="Titre5">
    <w:name w:val="heading 5"/>
    <w:basedOn w:val="Normal"/>
    <w:next w:val="Normal"/>
    <w:link w:val="Titre5Car"/>
    <w:qFormat/>
    <w:rsid w:val="00704C59"/>
    <w:pPr>
      <w:spacing w:before="240" w:after="60"/>
      <w:outlineLvl w:val="4"/>
    </w:pPr>
    <w:rPr>
      <w:rFonts w:ascii="Times New Roman" w:eastAsia="Times New Roman" w:hAnsi="Times New Roman"/>
      <w:b/>
      <w:bCs/>
      <w:i/>
      <w:iCs/>
      <w:sz w:val="26"/>
      <w:szCs w:val="26"/>
    </w:rPr>
  </w:style>
  <w:style w:type="paragraph" w:styleId="Titre7">
    <w:name w:val="heading 7"/>
    <w:basedOn w:val="Normal"/>
    <w:next w:val="Normal"/>
    <w:link w:val="Titre7Car"/>
    <w:qFormat/>
    <w:rsid w:val="00704C59"/>
    <w:pPr>
      <w:keepNext/>
      <w:spacing w:after="0"/>
      <w:ind w:left="567"/>
      <w:outlineLvl w:val="6"/>
    </w:pPr>
    <w:rPr>
      <w:rFonts w:ascii="Times New Roman" w:eastAsia="Times New Roman" w:hAnsi="Times New Roman"/>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B24052"/>
    <w:rPr>
      <w:rFonts w:eastAsia="Times New Roman" w:cs="Calibri"/>
      <w:b/>
      <w:bCs/>
      <w:caps/>
      <w:color w:val="002060"/>
      <w:kern w:val="32"/>
      <w:sz w:val="24"/>
      <w:szCs w:val="24"/>
      <w:shd w:val="pct10" w:color="auto" w:fill="auto"/>
    </w:rPr>
  </w:style>
  <w:style w:type="character" w:customStyle="1" w:styleId="Titre2Car">
    <w:name w:val="Titre 2 Car"/>
    <w:link w:val="Titre2"/>
    <w:uiPriority w:val="9"/>
    <w:rsid w:val="00B26C7C"/>
    <w:rPr>
      <w:b/>
      <w:sz w:val="22"/>
      <w:szCs w:val="24"/>
      <w:u w:val="single"/>
    </w:rPr>
  </w:style>
  <w:style w:type="character" w:customStyle="1" w:styleId="Titre3Car">
    <w:name w:val="Titre 3 Car"/>
    <w:link w:val="Titre3"/>
    <w:uiPriority w:val="9"/>
    <w:rsid w:val="00193638"/>
    <w:rPr>
      <w:b/>
      <w:i/>
      <w:sz w:val="22"/>
      <w:szCs w:val="24"/>
    </w:rPr>
  </w:style>
  <w:style w:type="character" w:customStyle="1" w:styleId="Titre4Car">
    <w:name w:val="Titre 4 Car"/>
    <w:link w:val="Titre4"/>
    <w:uiPriority w:val="9"/>
    <w:rsid w:val="00193638"/>
    <w:rPr>
      <w:i/>
      <w:sz w:val="22"/>
      <w:szCs w:val="24"/>
      <w:u w:val="single"/>
    </w:rPr>
  </w:style>
  <w:style w:type="character" w:customStyle="1" w:styleId="Titre5Car">
    <w:name w:val="Titre 5 Car"/>
    <w:link w:val="Titre5"/>
    <w:rsid w:val="00704C59"/>
    <w:rPr>
      <w:rFonts w:ascii="Times New Roman" w:eastAsia="Times New Roman" w:hAnsi="Times New Roman"/>
      <w:b/>
      <w:bCs/>
      <w:i/>
      <w:iCs/>
      <w:sz w:val="26"/>
      <w:szCs w:val="26"/>
    </w:rPr>
  </w:style>
  <w:style w:type="character" w:customStyle="1" w:styleId="Titre7Car">
    <w:name w:val="Titre 7 Car"/>
    <w:link w:val="Titre7"/>
    <w:rsid w:val="00704C59"/>
    <w:rPr>
      <w:rFonts w:ascii="Times New Roman" w:eastAsia="Times New Roman" w:hAnsi="Times New Roman"/>
      <w:b/>
      <w:bCs/>
      <w:sz w:val="24"/>
      <w:szCs w:val="24"/>
    </w:rPr>
  </w:style>
  <w:style w:type="numbering" w:customStyle="1" w:styleId="Aucuneliste1">
    <w:name w:val="Aucune liste1"/>
    <w:next w:val="Aucuneliste"/>
    <w:uiPriority w:val="99"/>
    <w:semiHidden/>
    <w:unhideWhenUsed/>
    <w:rsid w:val="00704C59"/>
  </w:style>
  <w:style w:type="numbering" w:customStyle="1" w:styleId="Aucuneliste11">
    <w:name w:val="Aucune liste11"/>
    <w:next w:val="Aucuneliste"/>
    <w:semiHidden/>
    <w:rsid w:val="00704C59"/>
  </w:style>
  <w:style w:type="paragraph" w:styleId="Retraitcorpsdetexte">
    <w:name w:val="Body Text Indent"/>
    <w:basedOn w:val="Normal"/>
    <w:link w:val="RetraitcorpsdetexteCar"/>
    <w:rsid w:val="00704C59"/>
    <w:pPr>
      <w:tabs>
        <w:tab w:val="left" w:pos="851"/>
        <w:tab w:val="left" w:pos="2552"/>
        <w:tab w:val="left" w:pos="6237"/>
      </w:tabs>
      <w:spacing w:after="0"/>
      <w:ind w:right="-25"/>
      <w:jc w:val="center"/>
    </w:pPr>
    <w:rPr>
      <w:rFonts w:ascii="Times New Roman" w:eastAsia="Times New Roman" w:hAnsi="Times New Roman"/>
      <w:b/>
      <w:bCs/>
      <w:sz w:val="24"/>
    </w:rPr>
  </w:style>
  <w:style w:type="character" w:customStyle="1" w:styleId="RetraitcorpsdetexteCar">
    <w:name w:val="Retrait corps de texte Car"/>
    <w:link w:val="Retraitcorpsdetexte"/>
    <w:rsid w:val="00704C59"/>
    <w:rPr>
      <w:rFonts w:ascii="Times New Roman" w:eastAsia="Times New Roman" w:hAnsi="Times New Roman"/>
      <w:b/>
      <w:bCs/>
      <w:sz w:val="24"/>
      <w:szCs w:val="24"/>
    </w:rPr>
  </w:style>
  <w:style w:type="paragraph" w:styleId="Corpsdetexte">
    <w:name w:val="Body Text"/>
    <w:aliases w:val="Corps de texte Car Car"/>
    <w:basedOn w:val="Normal"/>
    <w:link w:val="CorpsdetexteCar"/>
    <w:rsid w:val="00704C59"/>
    <w:pPr>
      <w:spacing w:after="0"/>
    </w:pPr>
    <w:rPr>
      <w:rFonts w:ascii="Times New Roman" w:eastAsia="Times New Roman" w:hAnsi="Times New Roman"/>
      <w:sz w:val="24"/>
    </w:rPr>
  </w:style>
  <w:style w:type="character" w:customStyle="1" w:styleId="CorpsdetexteCar">
    <w:name w:val="Corps de texte Car"/>
    <w:aliases w:val="Corps de texte Car Car Car"/>
    <w:link w:val="Corpsdetexte"/>
    <w:rsid w:val="00704C59"/>
    <w:rPr>
      <w:rFonts w:ascii="Times New Roman" w:eastAsia="Times New Roman" w:hAnsi="Times New Roman"/>
      <w:sz w:val="24"/>
      <w:szCs w:val="24"/>
    </w:rPr>
  </w:style>
  <w:style w:type="paragraph" w:styleId="En-tte">
    <w:name w:val="header"/>
    <w:basedOn w:val="Normal"/>
    <w:link w:val="En-tteCar"/>
    <w:rsid w:val="00704C59"/>
    <w:pPr>
      <w:tabs>
        <w:tab w:val="center" w:pos="4819"/>
        <w:tab w:val="right" w:pos="9071"/>
      </w:tabs>
      <w:spacing w:after="0"/>
    </w:pPr>
    <w:rPr>
      <w:rFonts w:ascii="Times New Roman" w:eastAsia="Times New Roman" w:hAnsi="Times New Roman"/>
      <w:sz w:val="20"/>
      <w:szCs w:val="20"/>
    </w:rPr>
  </w:style>
  <w:style w:type="character" w:customStyle="1" w:styleId="En-tteCar">
    <w:name w:val="En-tête Car"/>
    <w:link w:val="En-tte"/>
    <w:rsid w:val="00704C59"/>
    <w:rPr>
      <w:rFonts w:ascii="Times New Roman" w:eastAsia="Times New Roman" w:hAnsi="Times New Roman"/>
    </w:rPr>
  </w:style>
  <w:style w:type="paragraph" w:styleId="Corpsdetexte3">
    <w:name w:val="Body Text 3"/>
    <w:basedOn w:val="Normal"/>
    <w:link w:val="Corpsdetexte3Car"/>
    <w:rsid w:val="00704C59"/>
    <w:pPr>
      <w:tabs>
        <w:tab w:val="left" w:pos="567"/>
      </w:tabs>
      <w:spacing w:after="0"/>
    </w:pPr>
    <w:rPr>
      <w:rFonts w:ascii="Times New Roman" w:eastAsia="Times New Roman" w:hAnsi="Times New Roman"/>
      <w:sz w:val="24"/>
    </w:rPr>
  </w:style>
  <w:style w:type="character" w:customStyle="1" w:styleId="Corpsdetexte3Car">
    <w:name w:val="Corps de texte 3 Car"/>
    <w:link w:val="Corpsdetexte3"/>
    <w:rsid w:val="00704C59"/>
    <w:rPr>
      <w:rFonts w:ascii="Times New Roman" w:eastAsia="Times New Roman" w:hAnsi="Times New Roman"/>
      <w:sz w:val="24"/>
      <w:szCs w:val="24"/>
    </w:rPr>
  </w:style>
  <w:style w:type="character" w:styleId="Lienhypertexte">
    <w:name w:val="Hyperlink"/>
    <w:uiPriority w:val="99"/>
    <w:rsid w:val="00704C59"/>
    <w:rPr>
      <w:color w:val="0000FF"/>
      <w:u w:val="single"/>
    </w:rPr>
  </w:style>
  <w:style w:type="paragraph" w:customStyle="1" w:styleId="Preformatted">
    <w:name w:val="Preformatted"/>
    <w:basedOn w:val="Normal"/>
    <w:rsid w:val="00704C5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pPr>
    <w:rPr>
      <w:rFonts w:ascii="Courier New" w:eastAsia="Times New Roman" w:hAnsi="Courier New" w:cs="Courier New"/>
      <w:sz w:val="20"/>
      <w:szCs w:val="20"/>
    </w:rPr>
  </w:style>
  <w:style w:type="paragraph" w:styleId="Pieddepage">
    <w:name w:val="footer"/>
    <w:basedOn w:val="Normal"/>
    <w:link w:val="PieddepageCar"/>
    <w:uiPriority w:val="99"/>
    <w:rsid w:val="00704C59"/>
    <w:pPr>
      <w:tabs>
        <w:tab w:val="center" w:pos="4536"/>
        <w:tab w:val="right" w:pos="9072"/>
      </w:tabs>
      <w:spacing w:after="0"/>
    </w:pPr>
    <w:rPr>
      <w:rFonts w:ascii="Times New Roman" w:eastAsia="Times New Roman" w:hAnsi="Times New Roman"/>
      <w:sz w:val="20"/>
      <w:szCs w:val="20"/>
    </w:rPr>
  </w:style>
  <w:style w:type="character" w:customStyle="1" w:styleId="PieddepageCar">
    <w:name w:val="Pied de page Car"/>
    <w:link w:val="Pieddepage"/>
    <w:uiPriority w:val="99"/>
    <w:rsid w:val="00704C59"/>
    <w:rPr>
      <w:rFonts w:ascii="Times New Roman" w:eastAsia="Times New Roman" w:hAnsi="Times New Roman"/>
    </w:rPr>
  </w:style>
  <w:style w:type="character" w:styleId="Numrodepage">
    <w:name w:val="page number"/>
    <w:rsid w:val="00704C59"/>
  </w:style>
  <w:style w:type="paragraph" w:styleId="TM1">
    <w:name w:val="toc 1"/>
    <w:basedOn w:val="Normal"/>
    <w:next w:val="Normal"/>
    <w:autoRedefine/>
    <w:uiPriority w:val="39"/>
    <w:qFormat/>
    <w:rsid w:val="00704C59"/>
    <w:rPr>
      <w:rFonts w:asciiTheme="minorHAnsi" w:hAnsiTheme="minorHAnsi" w:cstheme="minorHAnsi"/>
      <w:b/>
      <w:bCs/>
      <w:caps/>
      <w:sz w:val="20"/>
      <w:szCs w:val="20"/>
    </w:rPr>
  </w:style>
  <w:style w:type="paragraph" w:styleId="TM2">
    <w:name w:val="toc 2"/>
    <w:basedOn w:val="Normal"/>
    <w:next w:val="Normal"/>
    <w:autoRedefine/>
    <w:uiPriority w:val="39"/>
    <w:qFormat/>
    <w:rsid w:val="00704C59"/>
    <w:pPr>
      <w:spacing w:after="0"/>
      <w:ind w:left="220"/>
    </w:pPr>
    <w:rPr>
      <w:rFonts w:asciiTheme="minorHAnsi" w:hAnsiTheme="minorHAnsi" w:cstheme="minorHAnsi"/>
      <w:smallCaps/>
      <w:sz w:val="20"/>
      <w:szCs w:val="20"/>
    </w:rPr>
  </w:style>
  <w:style w:type="paragraph" w:styleId="TM3">
    <w:name w:val="toc 3"/>
    <w:basedOn w:val="Normal"/>
    <w:next w:val="Normal"/>
    <w:autoRedefine/>
    <w:uiPriority w:val="39"/>
    <w:qFormat/>
    <w:rsid w:val="00704C59"/>
    <w:pPr>
      <w:spacing w:after="0"/>
      <w:ind w:left="440"/>
    </w:pPr>
    <w:rPr>
      <w:rFonts w:asciiTheme="minorHAnsi" w:hAnsiTheme="minorHAnsi" w:cstheme="minorHAnsi"/>
      <w:i/>
      <w:iCs/>
      <w:sz w:val="20"/>
      <w:szCs w:val="20"/>
    </w:rPr>
  </w:style>
  <w:style w:type="paragraph" w:customStyle="1" w:styleId="Texte">
    <w:name w:val="Texte"/>
    <w:basedOn w:val="Normal"/>
    <w:rsid w:val="00704C59"/>
    <w:pPr>
      <w:spacing w:after="0"/>
    </w:pPr>
    <w:rPr>
      <w:rFonts w:ascii="Arial" w:eastAsia="Times New Roman" w:hAnsi="Arial"/>
      <w:szCs w:val="20"/>
    </w:rPr>
  </w:style>
  <w:style w:type="table" w:styleId="Grilledutableau">
    <w:name w:val="Table Grid"/>
    <w:basedOn w:val="TableauNormal"/>
    <w:rsid w:val="00704C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rsid w:val="00704C59"/>
    <w:pPr>
      <w:ind w:left="283"/>
    </w:pPr>
    <w:rPr>
      <w:rFonts w:ascii="Times New Roman" w:eastAsia="Times New Roman" w:hAnsi="Times New Roman"/>
      <w:sz w:val="16"/>
      <w:szCs w:val="16"/>
    </w:rPr>
  </w:style>
  <w:style w:type="character" w:customStyle="1" w:styleId="Retraitcorpsdetexte3Car">
    <w:name w:val="Retrait corps de texte 3 Car"/>
    <w:link w:val="Retraitcorpsdetexte3"/>
    <w:rsid w:val="00704C59"/>
    <w:rPr>
      <w:rFonts w:ascii="Times New Roman" w:eastAsia="Times New Roman" w:hAnsi="Times New Roman"/>
      <w:sz w:val="16"/>
      <w:szCs w:val="16"/>
    </w:rPr>
  </w:style>
  <w:style w:type="paragraph" w:styleId="Retraitcorpsdetexte2">
    <w:name w:val="Body Text Indent 2"/>
    <w:basedOn w:val="Normal"/>
    <w:link w:val="Retraitcorpsdetexte2Car"/>
    <w:rsid w:val="00704C59"/>
    <w:pPr>
      <w:spacing w:line="480" w:lineRule="auto"/>
      <w:ind w:left="283"/>
    </w:pPr>
    <w:rPr>
      <w:rFonts w:ascii="Times New Roman" w:eastAsia="Times New Roman" w:hAnsi="Times New Roman"/>
      <w:sz w:val="20"/>
      <w:szCs w:val="20"/>
    </w:rPr>
  </w:style>
  <w:style w:type="character" w:customStyle="1" w:styleId="Retraitcorpsdetexte2Car">
    <w:name w:val="Retrait corps de texte 2 Car"/>
    <w:link w:val="Retraitcorpsdetexte2"/>
    <w:rsid w:val="00704C59"/>
    <w:rPr>
      <w:rFonts w:ascii="Times New Roman" w:eastAsia="Times New Roman" w:hAnsi="Times New Roman"/>
    </w:rPr>
  </w:style>
  <w:style w:type="paragraph" w:styleId="Normalcentr">
    <w:name w:val="Block Text"/>
    <w:basedOn w:val="Normal"/>
    <w:rsid w:val="00704C59"/>
    <w:pPr>
      <w:spacing w:after="0"/>
      <w:ind w:left="568" w:right="-25" w:hanging="568"/>
    </w:pPr>
    <w:rPr>
      <w:rFonts w:ascii="Tahoma" w:eastAsia="Times New Roman" w:hAnsi="Tahoma"/>
      <w:sz w:val="20"/>
      <w:szCs w:val="20"/>
    </w:rPr>
  </w:style>
  <w:style w:type="paragraph" w:customStyle="1" w:styleId="Titre1SectionHeading">
    <w:name w:val="Titre 1.Section Heading"/>
    <w:basedOn w:val="Normal"/>
    <w:next w:val="Normal"/>
    <w:autoRedefine/>
    <w:rsid w:val="00704C59"/>
    <w:pPr>
      <w:keepNext/>
      <w:numPr>
        <w:numId w:val="1"/>
      </w:numPr>
      <w:tabs>
        <w:tab w:val="clear" w:pos="360"/>
      </w:tabs>
      <w:autoSpaceDE w:val="0"/>
      <w:autoSpaceDN w:val="0"/>
      <w:spacing w:before="240"/>
      <w:ind w:left="-360" w:firstLine="0"/>
      <w:outlineLvl w:val="0"/>
    </w:pPr>
    <w:rPr>
      <w:rFonts w:ascii="Arial" w:eastAsia="Times New Roman" w:hAnsi="Arial" w:cs="Arial"/>
      <w:b/>
      <w:bCs/>
      <w:caps/>
      <w:kern w:val="28"/>
    </w:rPr>
  </w:style>
  <w:style w:type="paragraph" w:customStyle="1" w:styleId="Titre2Titreniveau2H2ResetnumberingHeading2">
    <w:name w:val="Titre 2.Titre niveau 2.H2.Reset numbering.Heading 2"/>
    <w:basedOn w:val="Normal"/>
    <w:next w:val="Normal"/>
    <w:rsid w:val="00704C59"/>
    <w:pPr>
      <w:keepNext/>
      <w:numPr>
        <w:ilvl w:val="1"/>
        <w:numId w:val="1"/>
      </w:numPr>
      <w:tabs>
        <w:tab w:val="num" w:pos="225"/>
        <w:tab w:val="num" w:pos="432"/>
      </w:tabs>
      <w:autoSpaceDE w:val="0"/>
      <w:autoSpaceDN w:val="0"/>
      <w:spacing w:before="240"/>
      <w:ind w:left="225"/>
      <w:outlineLvl w:val="1"/>
    </w:pPr>
    <w:rPr>
      <w:rFonts w:ascii="Times New Roman" w:eastAsia="Times New Roman" w:hAnsi="Times New Roman"/>
      <w:b/>
      <w:bCs/>
      <w:caps/>
      <w:sz w:val="28"/>
      <w:szCs w:val="28"/>
    </w:rPr>
  </w:style>
  <w:style w:type="paragraph" w:customStyle="1" w:styleId="StyleArial11ptJustifi">
    <w:name w:val="Style Arial 11 pt Justifié"/>
    <w:basedOn w:val="Normal"/>
    <w:rsid w:val="00704C59"/>
    <w:pPr>
      <w:autoSpaceDE w:val="0"/>
      <w:autoSpaceDN w:val="0"/>
      <w:spacing w:after="0"/>
    </w:pPr>
    <w:rPr>
      <w:rFonts w:ascii="Arial" w:eastAsia="Times New Roman" w:hAnsi="Arial" w:cs="Arial"/>
    </w:rPr>
  </w:style>
  <w:style w:type="character" w:styleId="Lienhypertextesuivivisit">
    <w:name w:val="FollowedHyperlink"/>
    <w:rsid w:val="00704C59"/>
    <w:rPr>
      <w:color w:val="800080"/>
      <w:u w:val="single"/>
    </w:rPr>
  </w:style>
  <w:style w:type="character" w:styleId="lev">
    <w:name w:val="Strong"/>
    <w:uiPriority w:val="22"/>
    <w:qFormat/>
    <w:rsid w:val="00704C59"/>
    <w:rPr>
      <w:b/>
      <w:bCs/>
    </w:rPr>
  </w:style>
  <w:style w:type="paragraph" w:styleId="Notedebasdepage">
    <w:name w:val="footnote text"/>
    <w:basedOn w:val="Normal"/>
    <w:link w:val="NotedebasdepageCar"/>
    <w:semiHidden/>
    <w:rsid w:val="00704C59"/>
    <w:pPr>
      <w:spacing w:after="0"/>
    </w:pPr>
    <w:rPr>
      <w:rFonts w:ascii="Times New Roman" w:eastAsia="Times New Roman" w:hAnsi="Times New Roman"/>
      <w:sz w:val="20"/>
      <w:szCs w:val="20"/>
    </w:rPr>
  </w:style>
  <w:style w:type="character" w:customStyle="1" w:styleId="NotedebasdepageCar">
    <w:name w:val="Note de bas de page Car"/>
    <w:link w:val="Notedebasdepage"/>
    <w:semiHidden/>
    <w:rsid w:val="00704C59"/>
    <w:rPr>
      <w:rFonts w:ascii="Times New Roman" w:eastAsia="Times New Roman" w:hAnsi="Times New Roman"/>
    </w:rPr>
  </w:style>
  <w:style w:type="character" w:styleId="Appelnotedebasdep">
    <w:name w:val="footnote reference"/>
    <w:uiPriority w:val="99"/>
    <w:semiHidden/>
    <w:rsid w:val="00704C59"/>
    <w:rPr>
      <w:vertAlign w:val="superscript"/>
    </w:rPr>
  </w:style>
  <w:style w:type="paragraph" w:customStyle="1" w:styleId="CharCharCharCarCharCharCarCharCharCharCarCharChar">
    <w:name w:val="Char Char Char Car Char Char Car Char Char Char Car Char Char"/>
    <w:basedOn w:val="Normal"/>
    <w:semiHidden/>
    <w:rsid w:val="00704C59"/>
    <w:pPr>
      <w:spacing w:after="160" w:line="240" w:lineRule="exact"/>
    </w:pPr>
    <w:rPr>
      <w:rFonts w:ascii="Arial" w:eastAsia="Times New Roman" w:hAnsi="Arial"/>
      <w:color w:val="333333"/>
      <w:sz w:val="20"/>
      <w:lang w:val="en-US"/>
    </w:rPr>
  </w:style>
  <w:style w:type="paragraph" w:customStyle="1" w:styleId="Titre1SectionHeading0">
    <w:name w:val="Titre 1;Section Heading"/>
    <w:basedOn w:val="Normal"/>
    <w:rsid w:val="00704C59"/>
    <w:pPr>
      <w:numPr>
        <w:numId w:val="3"/>
      </w:numPr>
      <w:spacing w:after="0"/>
    </w:pPr>
    <w:rPr>
      <w:rFonts w:ascii="Times New Roman" w:eastAsia="Times New Roman" w:hAnsi="Times New Roman"/>
      <w:sz w:val="20"/>
      <w:szCs w:val="20"/>
    </w:rPr>
  </w:style>
  <w:style w:type="paragraph" w:styleId="Textedebulles">
    <w:name w:val="Balloon Text"/>
    <w:basedOn w:val="Normal"/>
    <w:link w:val="TextedebullesCar"/>
    <w:semiHidden/>
    <w:rsid w:val="00704C59"/>
    <w:pPr>
      <w:spacing w:after="0"/>
    </w:pPr>
    <w:rPr>
      <w:rFonts w:ascii="Tahoma" w:eastAsia="Times New Roman" w:hAnsi="Tahoma" w:cs="Tahoma"/>
      <w:sz w:val="16"/>
      <w:szCs w:val="16"/>
    </w:rPr>
  </w:style>
  <w:style w:type="character" w:customStyle="1" w:styleId="TextedebullesCar">
    <w:name w:val="Texte de bulles Car"/>
    <w:link w:val="Textedebulles"/>
    <w:semiHidden/>
    <w:rsid w:val="00704C59"/>
    <w:rPr>
      <w:rFonts w:ascii="Tahoma" w:eastAsia="Times New Roman" w:hAnsi="Tahoma" w:cs="Tahoma"/>
      <w:sz w:val="16"/>
      <w:szCs w:val="16"/>
    </w:rPr>
  </w:style>
  <w:style w:type="character" w:styleId="Marquedecommentaire">
    <w:name w:val="annotation reference"/>
    <w:rsid w:val="00704C59"/>
    <w:rPr>
      <w:sz w:val="16"/>
      <w:szCs w:val="16"/>
    </w:rPr>
  </w:style>
  <w:style w:type="paragraph" w:styleId="Commentaire">
    <w:name w:val="annotation text"/>
    <w:basedOn w:val="Normal"/>
    <w:link w:val="CommentaireCar"/>
    <w:rsid w:val="00704C59"/>
    <w:pPr>
      <w:spacing w:after="0"/>
    </w:pPr>
    <w:rPr>
      <w:rFonts w:ascii="Times New Roman" w:eastAsia="Times New Roman" w:hAnsi="Times New Roman"/>
      <w:sz w:val="20"/>
      <w:szCs w:val="20"/>
    </w:rPr>
  </w:style>
  <w:style w:type="character" w:customStyle="1" w:styleId="CommentaireCar">
    <w:name w:val="Commentaire Car"/>
    <w:link w:val="Commentaire"/>
    <w:rsid w:val="00704C59"/>
    <w:rPr>
      <w:rFonts w:ascii="Times New Roman" w:eastAsia="Times New Roman" w:hAnsi="Times New Roman"/>
    </w:rPr>
  </w:style>
  <w:style w:type="paragraph" w:styleId="Objetducommentaire">
    <w:name w:val="annotation subject"/>
    <w:basedOn w:val="Commentaire"/>
    <w:next w:val="Commentaire"/>
    <w:link w:val="ObjetducommentaireCar"/>
    <w:semiHidden/>
    <w:rsid w:val="00704C59"/>
    <w:rPr>
      <w:b/>
      <w:bCs/>
    </w:rPr>
  </w:style>
  <w:style w:type="character" w:customStyle="1" w:styleId="ObjetducommentaireCar">
    <w:name w:val="Objet du commentaire Car"/>
    <w:link w:val="Objetducommentaire"/>
    <w:semiHidden/>
    <w:rsid w:val="00704C59"/>
    <w:rPr>
      <w:rFonts w:ascii="Times New Roman" w:eastAsia="Times New Roman" w:hAnsi="Times New Roman"/>
      <w:b/>
      <w:bCs/>
    </w:rPr>
  </w:style>
  <w:style w:type="paragraph" w:customStyle="1" w:styleId="Corpsdetexte31">
    <w:name w:val="Corps de texte 31"/>
    <w:basedOn w:val="Normal"/>
    <w:rsid w:val="00704C59"/>
    <w:pPr>
      <w:tabs>
        <w:tab w:val="left" w:pos="567"/>
      </w:tabs>
      <w:spacing w:after="0"/>
    </w:pPr>
    <w:rPr>
      <w:rFonts w:ascii="Times New Roman" w:eastAsia="Times New Roman" w:hAnsi="Times New Roman"/>
      <w:sz w:val="24"/>
      <w:szCs w:val="20"/>
    </w:rPr>
  </w:style>
  <w:style w:type="paragraph" w:customStyle="1" w:styleId="CarCarCarCarCarCar2CarCarCar">
    <w:name w:val="Car Car Car Car Car Car2 Car Car Car"/>
    <w:basedOn w:val="Normal"/>
    <w:rsid w:val="00704C59"/>
    <w:pPr>
      <w:spacing w:after="160" w:line="240" w:lineRule="exact"/>
    </w:pPr>
    <w:rPr>
      <w:rFonts w:ascii="Verdana" w:eastAsia="Times New Roman" w:hAnsi="Verdana"/>
      <w:sz w:val="20"/>
      <w:szCs w:val="20"/>
      <w:lang w:val="en-US"/>
    </w:rPr>
  </w:style>
  <w:style w:type="paragraph" w:customStyle="1" w:styleId="CarCarCarCarCar1CarCarCar">
    <w:name w:val="Car Car Car Car Car1 Car Car Car"/>
    <w:basedOn w:val="Normal"/>
    <w:rsid w:val="00704C59"/>
    <w:pPr>
      <w:widowControl w:val="0"/>
      <w:adjustRightInd w:val="0"/>
      <w:spacing w:after="160" w:line="240" w:lineRule="exact"/>
      <w:textAlignment w:val="baseline"/>
    </w:pPr>
    <w:rPr>
      <w:rFonts w:ascii="Verdana" w:eastAsia="Times New Roman" w:hAnsi="Verdana" w:cs="Verdana"/>
      <w:sz w:val="20"/>
      <w:szCs w:val="20"/>
      <w:lang w:val="en-US"/>
    </w:rPr>
  </w:style>
  <w:style w:type="character" w:customStyle="1" w:styleId="obl1">
    <w:name w:val="obl1"/>
    <w:rsid w:val="00704C59"/>
    <w:rPr>
      <w:color w:val="D91703"/>
      <w:sz w:val="18"/>
      <w:szCs w:val="18"/>
    </w:rPr>
  </w:style>
  <w:style w:type="paragraph" w:customStyle="1" w:styleId="CharCharCharCarCharCharCarCharCharCharCarCharChar0">
    <w:name w:val="Char Char Char Car Char Char Car Char Char Char Car Char Char"/>
    <w:basedOn w:val="Normal"/>
    <w:semiHidden/>
    <w:rsid w:val="00704C59"/>
    <w:pPr>
      <w:spacing w:after="160" w:line="240" w:lineRule="exact"/>
    </w:pPr>
    <w:rPr>
      <w:rFonts w:ascii="Arial" w:eastAsia="Times New Roman" w:hAnsi="Arial" w:cs="Arial"/>
      <w:color w:val="333333"/>
      <w:sz w:val="20"/>
      <w:szCs w:val="20"/>
      <w:lang w:val="en-US"/>
    </w:rPr>
  </w:style>
  <w:style w:type="paragraph" w:customStyle="1" w:styleId="Style1">
    <w:name w:val="Style1"/>
    <w:basedOn w:val="Normal"/>
    <w:autoRedefine/>
    <w:rsid w:val="00704C59"/>
    <w:pPr>
      <w:numPr>
        <w:numId w:val="2"/>
      </w:numPr>
      <w:spacing w:after="0"/>
    </w:pPr>
    <w:rPr>
      <w:rFonts w:ascii="Arial" w:eastAsia="Times New Roman" w:hAnsi="Arial" w:cs="Arial"/>
      <w:sz w:val="20"/>
    </w:rPr>
  </w:style>
  <w:style w:type="paragraph" w:customStyle="1" w:styleId="Char">
    <w:name w:val="Char"/>
    <w:basedOn w:val="Normal"/>
    <w:rsid w:val="00704C59"/>
    <w:pPr>
      <w:spacing w:after="160" w:line="240" w:lineRule="exact"/>
    </w:pPr>
    <w:rPr>
      <w:rFonts w:ascii="Arial" w:eastAsia="Times New Roman" w:hAnsi="Arial" w:cs="Arial"/>
      <w:i/>
      <w:color w:val="333333"/>
      <w:sz w:val="20"/>
      <w:szCs w:val="20"/>
      <w:lang w:val="en-US"/>
    </w:rPr>
  </w:style>
  <w:style w:type="paragraph" w:customStyle="1" w:styleId="CarCar">
    <w:name w:val="Car Car"/>
    <w:basedOn w:val="Normal"/>
    <w:rsid w:val="00704C59"/>
    <w:pPr>
      <w:spacing w:after="160" w:line="240" w:lineRule="exact"/>
    </w:pPr>
    <w:rPr>
      <w:rFonts w:ascii="Book Antiqua" w:eastAsia="Times New Roman" w:hAnsi="Book Antiqua" w:cs="Book Antiqua"/>
      <w:sz w:val="24"/>
      <w:lang w:val="en-US"/>
    </w:rPr>
  </w:style>
  <w:style w:type="paragraph" w:customStyle="1" w:styleId="Textegauche">
    <w:name w:val="Texte à gauche"/>
    <w:basedOn w:val="Normal"/>
    <w:link w:val="TextegaucheCar"/>
    <w:rsid w:val="00704C59"/>
    <w:pPr>
      <w:spacing w:before="60" w:after="60"/>
    </w:pPr>
    <w:rPr>
      <w:rFonts w:ascii="Parisine Office Regular" w:eastAsia="Times New Roman" w:hAnsi="Parisine Office Regular" w:cs="Parisine Office Regular"/>
      <w:color w:val="000000"/>
      <w:sz w:val="18"/>
      <w:szCs w:val="18"/>
    </w:rPr>
  </w:style>
  <w:style w:type="character" w:customStyle="1" w:styleId="TextegaucheCar">
    <w:name w:val="Texte à gauche Car"/>
    <w:link w:val="Textegauche"/>
    <w:rsid w:val="00704C59"/>
    <w:rPr>
      <w:rFonts w:ascii="Parisine Office Regular" w:eastAsia="Times New Roman" w:hAnsi="Parisine Office Regular" w:cs="Parisine Office Regular"/>
      <w:color w:val="000000"/>
      <w:sz w:val="18"/>
      <w:szCs w:val="18"/>
    </w:rPr>
  </w:style>
  <w:style w:type="paragraph" w:customStyle="1" w:styleId="Titregauche">
    <w:name w:val="Titre gauche"/>
    <w:basedOn w:val="Normal"/>
    <w:rsid w:val="00704C59"/>
    <w:pPr>
      <w:spacing w:before="60" w:after="60"/>
    </w:pPr>
    <w:rPr>
      <w:rFonts w:ascii="Parisine Office" w:eastAsia="Times New Roman" w:hAnsi="Parisine Office"/>
      <w:b/>
      <w:spacing w:val="40"/>
      <w:sz w:val="28"/>
      <w:szCs w:val="28"/>
    </w:rPr>
  </w:style>
  <w:style w:type="paragraph" w:customStyle="1" w:styleId="mldCorpsdetexte">
    <w:name w:val="mld Corps de texte"/>
    <w:basedOn w:val="Normal"/>
    <w:rsid w:val="00704C59"/>
    <w:pPr>
      <w:ind w:left="1080"/>
    </w:pPr>
    <w:rPr>
      <w:rFonts w:ascii="Verdana" w:eastAsia="Times New Roman" w:hAnsi="Verdana" w:cs="Verdana"/>
      <w:spacing w:val="-5"/>
      <w:sz w:val="20"/>
      <w:szCs w:val="20"/>
    </w:rPr>
  </w:style>
  <w:style w:type="paragraph" w:customStyle="1" w:styleId="CharCharCarCarCarCharCharCarCharChar">
    <w:name w:val="Char Char Car Car Car Char Char Car Char Char"/>
    <w:basedOn w:val="Normal"/>
    <w:rsid w:val="00704C59"/>
    <w:pPr>
      <w:spacing w:after="160" w:line="240" w:lineRule="exact"/>
    </w:pPr>
    <w:rPr>
      <w:rFonts w:ascii="Verdana" w:eastAsia="Times New Roman" w:hAnsi="Verdana"/>
      <w:sz w:val="20"/>
      <w:szCs w:val="20"/>
      <w:lang w:val="en-US"/>
    </w:rPr>
  </w:style>
  <w:style w:type="paragraph" w:styleId="PrformatHTML">
    <w:name w:val="HTML Preformatted"/>
    <w:basedOn w:val="Normal"/>
    <w:link w:val="PrformatHTMLCar"/>
    <w:rsid w:val="00704C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rPr>
  </w:style>
  <w:style w:type="character" w:customStyle="1" w:styleId="PrformatHTMLCar">
    <w:name w:val="Préformaté HTML Car"/>
    <w:link w:val="PrformatHTML"/>
    <w:rsid w:val="00704C59"/>
    <w:rPr>
      <w:rFonts w:ascii="Courier New" w:eastAsia="Times New Roman" w:hAnsi="Courier New" w:cs="Courier New"/>
    </w:rPr>
  </w:style>
  <w:style w:type="paragraph" w:customStyle="1" w:styleId="PuceAdeline">
    <w:name w:val="Puce Adeline"/>
    <w:basedOn w:val="Normal"/>
    <w:rsid w:val="00704C59"/>
    <w:pPr>
      <w:numPr>
        <w:numId w:val="4"/>
      </w:numPr>
      <w:spacing w:after="0"/>
    </w:pPr>
    <w:rPr>
      <w:rFonts w:ascii="Times New Roman" w:eastAsia="Times New Roman" w:hAnsi="Times New Roman"/>
      <w:sz w:val="20"/>
      <w:szCs w:val="20"/>
    </w:rPr>
  </w:style>
  <w:style w:type="paragraph" w:customStyle="1" w:styleId="CarCarCarCarCarCar">
    <w:name w:val="Car Car Car Car Car Car"/>
    <w:basedOn w:val="Normal"/>
    <w:next w:val="Normal"/>
    <w:rsid w:val="00704C59"/>
    <w:pPr>
      <w:numPr>
        <w:ilvl w:val="1"/>
        <w:numId w:val="5"/>
      </w:numPr>
      <w:spacing w:after="0"/>
    </w:pPr>
    <w:rPr>
      <w:rFonts w:ascii="Comic Sans MS" w:eastAsia="Times New Roman" w:hAnsi="Comic Sans MS" w:cs="Comic Sans MS"/>
      <w:sz w:val="24"/>
    </w:rPr>
  </w:style>
  <w:style w:type="character" w:customStyle="1" w:styleId="surligne">
    <w:name w:val="surligne"/>
    <w:rsid w:val="00704C59"/>
  </w:style>
  <w:style w:type="numbering" w:customStyle="1" w:styleId="Aucuneliste2">
    <w:name w:val="Aucune liste2"/>
    <w:next w:val="Aucuneliste"/>
    <w:semiHidden/>
    <w:rsid w:val="00704C59"/>
  </w:style>
  <w:style w:type="paragraph" w:customStyle="1" w:styleId="CarCarCarCarCarCar2CarCarCar0">
    <w:name w:val="Car Car Car Car Car Car2 Car Car Car"/>
    <w:basedOn w:val="Normal"/>
    <w:semiHidden/>
    <w:rsid w:val="00704C59"/>
    <w:pPr>
      <w:spacing w:after="160" w:line="240" w:lineRule="exact"/>
    </w:pPr>
    <w:rPr>
      <w:rFonts w:ascii="Verdana" w:eastAsia="Times New Roman" w:hAnsi="Verdana" w:cs="Verdana"/>
      <w:sz w:val="20"/>
      <w:szCs w:val="20"/>
      <w:lang w:val="en-US"/>
    </w:rPr>
  </w:style>
  <w:style w:type="paragraph" w:customStyle="1" w:styleId="CharCharCarCarCarCharChar">
    <w:name w:val="Char Char Car Car Car Char Char"/>
    <w:basedOn w:val="Normal"/>
    <w:rsid w:val="00704C59"/>
    <w:pPr>
      <w:spacing w:after="160" w:line="240" w:lineRule="exact"/>
    </w:pPr>
    <w:rPr>
      <w:rFonts w:ascii="Verdana" w:eastAsia="Times New Roman" w:hAnsi="Verdana"/>
      <w:sz w:val="20"/>
      <w:szCs w:val="20"/>
      <w:lang w:val="en-US"/>
    </w:rPr>
  </w:style>
  <w:style w:type="paragraph" w:customStyle="1" w:styleId="Style18ptGrasToutenmajusculeGauche127cm">
    <w:name w:val="Style 18 pt Gras Tout en majuscule Gauche :  127 cm"/>
    <w:basedOn w:val="Normal"/>
    <w:autoRedefine/>
    <w:rsid w:val="00704C59"/>
    <w:pPr>
      <w:pBdr>
        <w:top w:val="single" w:sz="4" w:space="1" w:color="auto"/>
        <w:left w:val="single" w:sz="4" w:space="4" w:color="auto"/>
        <w:bottom w:val="single" w:sz="4" w:space="1" w:color="auto"/>
        <w:right w:val="single" w:sz="4" w:space="4" w:color="auto"/>
      </w:pBdr>
      <w:tabs>
        <w:tab w:val="left" w:pos="180"/>
      </w:tabs>
      <w:spacing w:after="0"/>
      <w:jc w:val="center"/>
    </w:pPr>
    <w:rPr>
      <w:rFonts w:ascii="Arial" w:eastAsia="Times New Roman" w:hAnsi="Arial" w:cs="Arial"/>
      <w:b/>
      <w:bCs/>
      <w:caps/>
      <w:sz w:val="36"/>
      <w:szCs w:val="36"/>
    </w:rPr>
  </w:style>
  <w:style w:type="paragraph" w:customStyle="1" w:styleId="CharCharCarCarCarCharCharCarCarCar">
    <w:name w:val="Char Char Car Car Car Char Char Car Car Car"/>
    <w:basedOn w:val="Normal"/>
    <w:rsid w:val="00704C59"/>
    <w:pPr>
      <w:spacing w:after="160" w:line="240" w:lineRule="exact"/>
    </w:pPr>
    <w:rPr>
      <w:rFonts w:ascii="Verdana" w:eastAsia="Times New Roman" w:hAnsi="Verdana"/>
      <w:sz w:val="20"/>
      <w:szCs w:val="20"/>
      <w:lang w:val="en-US"/>
    </w:rPr>
  </w:style>
  <w:style w:type="paragraph" w:customStyle="1" w:styleId="CharCharCarCarCarCharCharCarCarCarCarCarCarCarCarCarCarCarCarCar">
    <w:name w:val="Char Char Car Car Car Char Char Car Car Car Car Car Car Car Car Car Car Car Car Car"/>
    <w:basedOn w:val="Normal"/>
    <w:rsid w:val="00704C59"/>
    <w:pPr>
      <w:spacing w:after="160" w:line="240" w:lineRule="exact"/>
    </w:pPr>
    <w:rPr>
      <w:rFonts w:ascii="Verdana" w:eastAsia="Times New Roman" w:hAnsi="Verdana"/>
      <w:sz w:val="20"/>
      <w:szCs w:val="20"/>
      <w:lang w:val="en-US"/>
    </w:rPr>
  </w:style>
  <w:style w:type="paragraph" w:customStyle="1" w:styleId="CharCharCarCarCarCharCharCarCarCarCarCarCarCarCarCarCarCarCarCarCarCarCar">
    <w:name w:val="Char Char Car Car Car Char Char Car Car Car Car Car Car Car Car Car Car Car Car Car Car Car Car"/>
    <w:basedOn w:val="Normal"/>
    <w:rsid w:val="00704C59"/>
    <w:pPr>
      <w:spacing w:after="160" w:line="240" w:lineRule="exact"/>
    </w:pPr>
    <w:rPr>
      <w:rFonts w:ascii="Verdana" w:eastAsia="Times New Roman" w:hAnsi="Verdana"/>
      <w:sz w:val="20"/>
      <w:szCs w:val="20"/>
      <w:lang w:val="en-US"/>
    </w:rPr>
  </w:style>
  <w:style w:type="paragraph" w:customStyle="1" w:styleId="CarCarCarCarCarCar2">
    <w:name w:val="Car Car Car Car Car Car2"/>
    <w:basedOn w:val="Normal"/>
    <w:rsid w:val="00704C59"/>
    <w:pPr>
      <w:spacing w:after="160" w:line="240" w:lineRule="exact"/>
    </w:pPr>
    <w:rPr>
      <w:rFonts w:ascii="Verdana" w:eastAsia="Times New Roman" w:hAnsi="Verdana"/>
      <w:sz w:val="24"/>
      <w:szCs w:val="20"/>
      <w:lang w:val="en-US"/>
    </w:rPr>
  </w:style>
  <w:style w:type="paragraph" w:customStyle="1" w:styleId="CarCarCarCarCarCar2CarCarCarCarCarCarCarCarCarCarCarCarCarCarCarCar">
    <w:name w:val="Car Car Car Car Car Car2 Car Car Car Car Car Car Car Car Car Car Car Car Car Car Car Car"/>
    <w:basedOn w:val="Normal"/>
    <w:rsid w:val="00704C59"/>
    <w:pPr>
      <w:spacing w:after="160" w:line="240" w:lineRule="exact"/>
    </w:pPr>
    <w:rPr>
      <w:rFonts w:ascii="Verdana" w:eastAsia="Times New Roman" w:hAnsi="Verdana"/>
      <w:sz w:val="20"/>
      <w:szCs w:val="20"/>
      <w:lang w:val="en-US"/>
    </w:rPr>
  </w:style>
  <w:style w:type="character" w:customStyle="1" w:styleId="apple-converted-space">
    <w:name w:val="apple-converted-space"/>
    <w:rsid w:val="00704C59"/>
  </w:style>
  <w:style w:type="paragraph" w:styleId="Corpsdetexte2">
    <w:name w:val="Body Text 2"/>
    <w:basedOn w:val="Normal"/>
    <w:link w:val="Corpsdetexte2Car"/>
    <w:uiPriority w:val="99"/>
    <w:semiHidden/>
    <w:unhideWhenUsed/>
    <w:rsid w:val="00704C59"/>
    <w:pPr>
      <w:spacing w:line="480" w:lineRule="auto"/>
    </w:pPr>
  </w:style>
  <w:style w:type="character" w:customStyle="1" w:styleId="Corpsdetexte2Car">
    <w:name w:val="Corps de texte 2 Car"/>
    <w:link w:val="Corpsdetexte2"/>
    <w:uiPriority w:val="99"/>
    <w:semiHidden/>
    <w:rsid w:val="00704C59"/>
    <w:rPr>
      <w:sz w:val="22"/>
      <w:szCs w:val="22"/>
      <w:lang w:eastAsia="en-US"/>
    </w:rPr>
  </w:style>
  <w:style w:type="paragraph" w:styleId="Paragraphedeliste">
    <w:name w:val="List Paragraph"/>
    <w:basedOn w:val="Normal"/>
    <w:uiPriority w:val="34"/>
    <w:qFormat/>
    <w:rsid w:val="00704C59"/>
    <w:pPr>
      <w:ind w:left="708"/>
    </w:pPr>
  </w:style>
  <w:style w:type="paragraph" w:customStyle="1" w:styleId="CarCarCarCarCarCar2CarCarCarCarCarCarCarCarCarCarCarCarCarCarCarCarCarCarCarCarCar">
    <w:name w:val="Car Car Car Car Car Car2 Car Car Car Car Car Car Car Car Car Car Car Car Car Car Car Car Car Car Car Car Car"/>
    <w:basedOn w:val="Normal"/>
    <w:rsid w:val="00704C59"/>
    <w:pPr>
      <w:spacing w:after="160" w:line="240" w:lineRule="exact"/>
    </w:pPr>
    <w:rPr>
      <w:rFonts w:ascii="Verdana" w:eastAsia="Times New Roman" w:hAnsi="Verdana"/>
      <w:sz w:val="20"/>
      <w:szCs w:val="20"/>
      <w:lang w:val="en-US"/>
    </w:rPr>
  </w:style>
  <w:style w:type="paragraph" w:customStyle="1" w:styleId="StyleVerdana10ptJustifi">
    <w:name w:val="Style Verdana 10 pt Justifié"/>
    <w:basedOn w:val="Normal"/>
    <w:rsid w:val="00704C59"/>
    <w:pPr>
      <w:spacing w:after="0"/>
    </w:pPr>
    <w:rPr>
      <w:rFonts w:ascii="Verdana" w:eastAsia="Times New Roman" w:hAnsi="Verdana"/>
      <w:sz w:val="20"/>
      <w:szCs w:val="20"/>
    </w:rPr>
  </w:style>
  <w:style w:type="paragraph" w:styleId="NormalWeb">
    <w:name w:val="Normal (Web)"/>
    <w:basedOn w:val="Normal"/>
    <w:uiPriority w:val="99"/>
    <w:semiHidden/>
    <w:unhideWhenUsed/>
    <w:rsid w:val="00704C59"/>
    <w:pPr>
      <w:spacing w:before="100" w:beforeAutospacing="1" w:after="100" w:afterAutospacing="1"/>
    </w:pPr>
    <w:rPr>
      <w:rFonts w:ascii="Times New Roman" w:eastAsia="Times New Roman" w:hAnsi="Times New Roman"/>
      <w:sz w:val="24"/>
    </w:rPr>
  </w:style>
  <w:style w:type="paragraph" w:styleId="Sansinterligne">
    <w:name w:val="No Spacing"/>
    <w:uiPriority w:val="1"/>
    <w:qFormat/>
    <w:rsid w:val="00704C59"/>
    <w:rPr>
      <w:sz w:val="22"/>
      <w:szCs w:val="22"/>
      <w:lang w:eastAsia="en-US"/>
    </w:rPr>
  </w:style>
  <w:style w:type="paragraph" w:styleId="En-ttedetabledesmatires">
    <w:name w:val="TOC Heading"/>
    <w:basedOn w:val="En-tte"/>
    <w:next w:val="Normal"/>
    <w:uiPriority w:val="39"/>
    <w:unhideWhenUsed/>
    <w:qFormat/>
    <w:rsid w:val="00B26C7C"/>
    <w:pPr>
      <w:pBdr>
        <w:bottom w:val="single" w:sz="4" w:space="1" w:color="auto"/>
      </w:pBdr>
      <w:tabs>
        <w:tab w:val="clear" w:pos="4819"/>
      </w:tabs>
    </w:pPr>
    <w:rPr>
      <w:rFonts w:asciiTheme="minorHAnsi" w:hAnsiTheme="minorHAnsi" w:cstheme="minorHAnsi"/>
      <w:i/>
      <w:sz w:val="18"/>
    </w:rPr>
  </w:style>
  <w:style w:type="paragraph" w:styleId="TM4">
    <w:name w:val="toc 4"/>
    <w:basedOn w:val="Normal"/>
    <w:next w:val="Normal"/>
    <w:autoRedefine/>
    <w:uiPriority w:val="39"/>
    <w:unhideWhenUsed/>
    <w:rsid w:val="00395660"/>
    <w:pPr>
      <w:spacing w:after="0"/>
      <w:ind w:left="660"/>
    </w:pPr>
    <w:rPr>
      <w:rFonts w:asciiTheme="minorHAnsi" w:hAnsiTheme="minorHAnsi" w:cstheme="minorHAnsi"/>
      <w:sz w:val="18"/>
      <w:szCs w:val="18"/>
    </w:rPr>
  </w:style>
  <w:style w:type="paragraph" w:customStyle="1" w:styleId="Pagedegarde1">
    <w:name w:val="Page de garde 1"/>
    <w:basedOn w:val="Normal"/>
    <w:link w:val="Pagedegarde1Car"/>
    <w:qFormat/>
    <w:rsid w:val="00395660"/>
    <w:pPr>
      <w:spacing w:before="2040" w:after="100" w:afterAutospacing="1"/>
      <w:jc w:val="center"/>
    </w:pPr>
    <w:rPr>
      <w:rFonts w:eastAsia="Times New Roman" w:cs="Calibri"/>
      <w:b/>
      <w:bCs/>
      <w:color w:val="333399"/>
      <w:sz w:val="36"/>
      <w:szCs w:val="36"/>
    </w:rPr>
  </w:style>
  <w:style w:type="paragraph" w:customStyle="1" w:styleId="Pagedegarde2">
    <w:name w:val="Page de garde 2"/>
    <w:basedOn w:val="Normal"/>
    <w:link w:val="Pagedegarde2Car"/>
    <w:qFormat/>
    <w:rsid w:val="00395660"/>
    <w:pPr>
      <w:spacing w:before="240" w:after="480"/>
      <w:jc w:val="center"/>
    </w:pPr>
    <w:rPr>
      <w:rFonts w:eastAsia="Times New Roman" w:cs="Calibri"/>
      <w:b/>
      <w:bCs/>
      <w:color w:val="333399"/>
      <w:sz w:val="36"/>
      <w:szCs w:val="36"/>
    </w:rPr>
  </w:style>
  <w:style w:type="character" w:customStyle="1" w:styleId="Pagedegarde1Car">
    <w:name w:val="Page de garde 1 Car"/>
    <w:basedOn w:val="Policepardfaut"/>
    <w:link w:val="Pagedegarde1"/>
    <w:rsid w:val="00395660"/>
    <w:rPr>
      <w:rFonts w:eastAsia="Times New Roman" w:cs="Calibri"/>
      <w:b/>
      <w:bCs/>
      <w:color w:val="333399"/>
      <w:sz w:val="36"/>
      <w:szCs w:val="36"/>
    </w:rPr>
  </w:style>
  <w:style w:type="paragraph" w:customStyle="1" w:styleId="Pagedegarde3">
    <w:name w:val="Page de garde 3"/>
    <w:basedOn w:val="Normal"/>
    <w:link w:val="Pagedegarde3Car"/>
    <w:qFormat/>
    <w:rsid w:val="00395660"/>
    <w:pPr>
      <w:pBdr>
        <w:top w:val="single" w:sz="4" w:space="1" w:color="auto"/>
        <w:left w:val="single" w:sz="4" w:space="4" w:color="auto"/>
        <w:bottom w:val="single" w:sz="4" w:space="12" w:color="auto"/>
        <w:right w:val="single" w:sz="4" w:space="4" w:color="auto"/>
      </w:pBdr>
      <w:shd w:val="pct15" w:color="auto" w:fill="auto"/>
      <w:spacing w:before="240" w:after="0"/>
      <w:jc w:val="center"/>
    </w:pPr>
    <w:rPr>
      <w:rFonts w:eastAsia="Times New Roman" w:cs="Calibri"/>
      <w:b/>
      <w:bCs/>
      <w:color w:val="333399"/>
      <w:sz w:val="28"/>
      <w:szCs w:val="28"/>
    </w:rPr>
  </w:style>
  <w:style w:type="character" w:customStyle="1" w:styleId="Pagedegarde2Car">
    <w:name w:val="Page de garde 2 Car"/>
    <w:basedOn w:val="Policepardfaut"/>
    <w:link w:val="Pagedegarde2"/>
    <w:rsid w:val="00395660"/>
    <w:rPr>
      <w:rFonts w:eastAsia="Times New Roman" w:cs="Calibri"/>
      <w:b/>
      <w:bCs/>
      <w:color w:val="333399"/>
      <w:sz w:val="36"/>
      <w:szCs w:val="36"/>
    </w:rPr>
  </w:style>
  <w:style w:type="paragraph" w:customStyle="1" w:styleId="Somm">
    <w:name w:val="Somm"/>
    <w:basedOn w:val="Normal"/>
    <w:link w:val="SommCar"/>
    <w:qFormat/>
    <w:rsid w:val="00395660"/>
    <w:pPr>
      <w:jc w:val="center"/>
    </w:pPr>
    <w:rPr>
      <w:rFonts w:eastAsia="Times New Roman" w:cs="Calibri"/>
    </w:rPr>
  </w:style>
  <w:style w:type="character" w:customStyle="1" w:styleId="Pagedegarde3Car">
    <w:name w:val="Page de garde 3 Car"/>
    <w:basedOn w:val="Policepardfaut"/>
    <w:link w:val="Pagedegarde3"/>
    <w:rsid w:val="00395660"/>
    <w:rPr>
      <w:rFonts w:eastAsia="Times New Roman" w:cs="Calibri"/>
      <w:b/>
      <w:bCs/>
      <w:color w:val="333399"/>
      <w:sz w:val="28"/>
      <w:szCs w:val="28"/>
      <w:shd w:val="pct15" w:color="auto" w:fill="auto"/>
    </w:rPr>
  </w:style>
  <w:style w:type="character" w:customStyle="1" w:styleId="SommCar">
    <w:name w:val="Somm Car"/>
    <w:basedOn w:val="Policepardfaut"/>
    <w:link w:val="Somm"/>
    <w:rsid w:val="00395660"/>
    <w:rPr>
      <w:rFonts w:eastAsia="Times New Roman" w:cs="Calibri"/>
      <w:sz w:val="22"/>
      <w:szCs w:val="22"/>
    </w:rPr>
  </w:style>
  <w:style w:type="paragraph" w:styleId="TM5">
    <w:name w:val="toc 5"/>
    <w:basedOn w:val="Normal"/>
    <w:next w:val="Normal"/>
    <w:autoRedefine/>
    <w:uiPriority w:val="39"/>
    <w:unhideWhenUsed/>
    <w:rsid w:val="00792372"/>
    <w:pPr>
      <w:spacing w:after="0"/>
      <w:ind w:left="880"/>
    </w:pPr>
    <w:rPr>
      <w:rFonts w:asciiTheme="minorHAnsi" w:hAnsiTheme="minorHAnsi" w:cstheme="minorHAnsi"/>
      <w:sz w:val="18"/>
      <w:szCs w:val="18"/>
    </w:rPr>
  </w:style>
  <w:style w:type="paragraph" w:styleId="TM6">
    <w:name w:val="toc 6"/>
    <w:basedOn w:val="Normal"/>
    <w:next w:val="Normal"/>
    <w:autoRedefine/>
    <w:uiPriority w:val="39"/>
    <w:unhideWhenUsed/>
    <w:rsid w:val="00792372"/>
    <w:pPr>
      <w:spacing w:after="0"/>
      <w:ind w:left="1100"/>
    </w:pPr>
    <w:rPr>
      <w:rFonts w:asciiTheme="minorHAnsi" w:hAnsiTheme="minorHAnsi" w:cstheme="minorHAnsi"/>
      <w:sz w:val="18"/>
      <w:szCs w:val="18"/>
    </w:rPr>
  </w:style>
  <w:style w:type="paragraph" w:styleId="TM7">
    <w:name w:val="toc 7"/>
    <w:basedOn w:val="Normal"/>
    <w:next w:val="Normal"/>
    <w:autoRedefine/>
    <w:uiPriority w:val="39"/>
    <w:unhideWhenUsed/>
    <w:rsid w:val="00792372"/>
    <w:pPr>
      <w:spacing w:after="0"/>
      <w:ind w:left="1320"/>
    </w:pPr>
    <w:rPr>
      <w:rFonts w:asciiTheme="minorHAnsi" w:hAnsiTheme="minorHAnsi" w:cstheme="minorHAnsi"/>
      <w:sz w:val="18"/>
      <w:szCs w:val="18"/>
    </w:rPr>
  </w:style>
  <w:style w:type="paragraph" w:styleId="TM8">
    <w:name w:val="toc 8"/>
    <w:basedOn w:val="Normal"/>
    <w:next w:val="Normal"/>
    <w:autoRedefine/>
    <w:uiPriority w:val="39"/>
    <w:unhideWhenUsed/>
    <w:rsid w:val="00792372"/>
    <w:pPr>
      <w:spacing w:after="0"/>
      <w:ind w:left="1540"/>
    </w:pPr>
    <w:rPr>
      <w:rFonts w:asciiTheme="minorHAnsi" w:hAnsiTheme="minorHAnsi" w:cstheme="minorHAnsi"/>
      <w:sz w:val="18"/>
      <w:szCs w:val="18"/>
    </w:rPr>
  </w:style>
  <w:style w:type="paragraph" w:styleId="TM9">
    <w:name w:val="toc 9"/>
    <w:basedOn w:val="Normal"/>
    <w:next w:val="Normal"/>
    <w:autoRedefine/>
    <w:uiPriority w:val="39"/>
    <w:unhideWhenUsed/>
    <w:rsid w:val="00792372"/>
    <w:pPr>
      <w:spacing w:after="0"/>
      <w:ind w:left="1760"/>
    </w:pPr>
    <w:rPr>
      <w:rFonts w:asciiTheme="minorHAnsi" w:hAnsiTheme="minorHAnsi" w:cstheme="minorHAnsi"/>
      <w:sz w:val="18"/>
      <w:szCs w:val="18"/>
    </w:rPr>
  </w:style>
  <w:style w:type="paragraph" w:customStyle="1" w:styleId="Puce1">
    <w:name w:val="Puce1"/>
    <w:basedOn w:val="Paragraphedeliste"/>
    <w:link w:val="Puce1Car"/>
    <w:qFormat/>
    <w:rsid w:val="00B24052"/>
    <w:pPr>
      <w:numPr>
        <w:numId w:val="9"/>
      </w:numPr>
      <w:spacing w:after="0"/>
    </w:pPr>
  </w:style>
  <w:style w:type="character" w:customStyle="1" w:styleId="Puce1Car">
    <w:name w:val="Puce1 Car"/>
    <w:basedOn w:val="Policepardfaut"/>
    <w:link w:val="Puce1"/>
    <w:rsid w:val="00B24052"/>
    <w:rPr>
      <w:sz w:val="22"/>
      <w:szCs w:val="24"/>
    </w:rPr>
  </w:style>
  <w:style w:type="paragraph" w:customStyle="1" w:styleId="Puce2">
    <w:name w:val="Puce2"/>
    <w:basedOn w:val="Paragraphedeliste"/>
    <w:link w:val="Puce2Car"/>
    <w:qFormat/>
    <w:rsid w:val="004B259D"/>
    <w:pPr>
      <w:numPr>
        <w:ilvl w:val="1"/>
        <w:numId w:val="9"/>
      </w:numPr>
      <w:spacing w:before="0" w:after="0"/>
      <w:ind w:left="1134"/>
    </w:pPr>
  </w:style>
  <w:style w:type="character" w:customStyle="1" w:styleId="Puce2Car">
    <w:name w:val="Puce2 Car"/>
    <w:link w:val="Puce2"/>
    <w:rsid w:val="004B259D"/>
    <w:rPr>
      <w:sz w:val="22"/>
      <w:szCs w:val="24"/>
    </w:rPr>
  </w:style>
  <w:style w:type="paragraph" w:customStyle="1" w:styleId="PuceNum">
    <w:name w:val="Puce Num"/>
    <w:basedOn w:val="Normal"/>
    <w:link w:val="PuceNumCar"/>
    <w:qFormat/>
    <w:rsid w:val="00BB7B31"/>
    <w:pPr>
      <w:numPr>
        <w:numId w:val="7"/>
      </w:numPr>
      <w:tabs>
        <w:tab w:val="left" w:pos="426"/>
        <w:tab w:val="left" w:pos="2552"/>
        <w:tab w:val="left" w:pos="6237"/>
      </w:tabs>
      <w:ind w:right="-25"/>
    </w:pPr>
    <w:rPr>
      <w:rFonts w:eastAsia="Times New Roman" w:cs="Calibri"/>
    </w:rPr>
  </w:style>
  <w:style w:type="paragraph" w:customStyle="1" w:styleId="Pied">
    <w:name w:val="Pied"/>
    <w:basedOn w:val="Normal"/>
    <w:link w:val="PiedCar"/>
    <w:qFormat/>
    <w:rsid w:val="00B26C7C"/>
    <w:pPr>
      <w:pBdr>
        <w:top w:val="single" w:sz="4" w:space="1" w:color="auto"/>
      </w:pBdr>
      <w:tabs>
        <w:tab w:val="center" w:pos="4536"/>
        <w:tab w:val="right" w:pos="9072"/>
      </w:tabs>
    </w:pPr>
    <w:rPr>
      <w:i/>
      <w:sz w:val="18"/>
      <w:szCs w:val="18"/>
    </w:rPr>
  </w:style>
  <w:style w:type="character" w:customStyle="1" w:styleId="PuceNumCar">
    <w:name w:val="Puce Num Car"/>
    <w:basedOn w:val="Policepardfaut"/>
    <w:link w:val="PuceNum"/>
    <w:rsid w:val="00BB7B31"/>
    <w:rPr>
      <w:rFonts w:eastAsia="Times New Roman" w:cs="Calibri"/>
      <w:sz w:val="22"/>
      <w:szCs w:val="24"/>
    </w:rPr>
  </w:style>
  <w:style w:type="paragraph" w:customStyle="1" w:styleId="Sommaire">
    <w:name w:val="Sommaire"/>
    <w:link w:val="SommaireCar"/>
    <w:qFormat/>
    <w:rsid w:val="00B26C7C"/>
    <w:pPr>
      <w:pBdr>
        <w:top w:val="single" w:sz="4" w:space="1" w:color="auto"/>
        <w:left w:val="single" w:sz="4" w:space="4" w:color="auto"/>
        <w:bottom w:val="single" w:sz="4" w:space="1" w:color="auto"/>
        <w:right w:val="single" w:sz="4" w:space="4" w:color="auto"/>
      </w:pBdr>
      <w:spacing w:before="100" w:beforeAutospacing="1" w:after="480"/>
      <w:jc w:val="center"/>
    </w:pPr>
    <w:rPr>
      <w:rFonts w:eastAsia="Times New Roman" w:cs="Calibri"/>
      <w:b/>
      <w:sz w:val="28"/>
      <w:szCs w:val="22"/>
    </w:rPr>
  </w:style>
  <w:style w:type="character" w:customStyle="1" w:styleId="PiedCar">
    <w:name w:val="Pied Car"/>
    <w:basedOn w:val="Policepardfaut"/>
    <w:link w:val="Pied"/>
    <w:rsid w:val="00B26C7C"/>
    <w:rPr>
      <w:i/>
      <w:sz w:val="18"/>
      <w:szCs w:val="18"/>
    </w:rPr>
  </w:style>
  <w:style w:type="character" w:customStyle="1" w:styleId="SommaireCar">
    <w:name w:val="Sommaire Car"/>
    <w:basedOn w:val="Policepardfaut"/>
    <w:link w:val="Sommaire"/>
    <w:rsid w:val="00B26C7C"/>
    <w:rPr>
      <w:rFonts w:eastAsia="Times New Roman" w:cs="Calibri"/>
      <w:b/>
      <w:sz w:val="28"/>
      <w:szCs w:val="22"/>
    </w:rPr>
  </w:style>
  <w:style w:type="paragraph" w:customStyle="1" w:styleId="Puce3">
    <w:name w:val="Puce3"/>
    <w:basedOn w:val="Puce2"/>
    <w:qFormat/>
    <w:rsid w:val="00B26C7C"/>
    <w:pPr>
      <w:numPr>
        <w:ilvl w:val="0"/>
        <w:numId w:val="0"/>
      </w:numPr>
      <w:ind w:left="1560" w:hanging="360"/>
    </w:pPr>
  </w:style>
  <w:style w:type="paragraph" w:customStyle="1" w:styleId="Bullet">
    <w:name w:val="Bullet"/>
    <w:basedOn w:val="Paragraphedeliste"/>
    <w:link w:val="BulletCar"/>
    <w:qFormat/>
    <w:rsid w:val="005A17C8"/>
    <w:pPr>
      <w:spacing w:before="0" w:after="0"/>
      <w:ind w:left="0"/>
    </w:pPr>
    <w:rPr>
      <w:rFonts w:ascii="Times New Roman" w:eastAsia="Times New Roman" w:hAnsi="Times New Roman"/>
      <w:sz w:val="24"/>
    </w:rPr>
  </w:style>
  <w:style w:type="character" w:customStyle="1" w:styleId="BulletCar">
    <w:name w:val="Bullet Car"/>
    <w:basedOn w:val="Policepardfaut"/>
    <w:link w:val="Bullet"/>
    <w:rsid w:val="005A17C8"/>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219816">
      <w:bodyDiv w:val="1"/>
      <w:marLeft w:val="0"/>
      <w:marRight w:val="0"/>
      <w:marTop w:val="0"/>
      <w:marBottom w:val="0"/>
      <w:divBdr>
        <w:top w:val="none" w:sz="0" w:space="0" w:color="auto"/>
        <w:left w:val="none" w:sz="0" w:space="0" w:color="auto"/>
        <w:bottom w:val="none" w:sz="0" w:space="0" w:color="auto"/>
        <w:right w:val="none" w:sz="0" w:space="0" w:color="auto"/>
      </w:divBdr>
    </w:div>
    <w:div w:id="342629692">
      <w:bodyDiv w:val="1"/>
      <w:marLeft w:val="0"/>
      <w:marRight w:val="0"/>
      <w:marTop w:val="0"/>
      <w:marBottom w:val="0"/>
      <w:divBdr>
        <w:top w:val="none" w:sz="0" w:space="0" w:color="auto"/>
        <w:left w:val="none" w:sz="0" w:space="0" w:color="auto"/>
        <w:bottom w:val="none" w:sz="0" w:space="0" w:color="auto"/>
        <w:right w:val="none" w:sz="0" w:space="0" w:color="auto"/>
      </w:divBdr>
    </w:div>
    <w:div w:id="511847112">
      <w:bodyDiv w:val="1"/>
      <w:marLeft w:val="0"/>
      <w:marRight w:val="0"/>
      <w:marTop w:val="0"/>
      <w:marBottom w:val="0"/>
      <w:divBdr>
        <w:top w:val="none" w:sz="0" w:space="0" w:color="auto"/>
        <w:left w:val="none" w:sz="0" w:space="0" w:color="auto"/>
        <w:bottom w:val="none" w:sz="0" w:space="0" w:color="auto"/>
        <w:right w:val="none" w:sz="0" w:space="0" w:color="auto"/>
      </w:divBdr>
    </w:div>
    <w:div w:id="779648968">
      <w:bodyDiv w:val="1"/>
      <w:marLeft w:val="0"/>
      <w:marRight w:val="0"/>
      <w:marTop w:val="0"/>
      <w:marBottom w:val="0"/>
      <w:divBdr>
        <w:top w:val="none" w:sz="0" w:space="0" w:color="auto"/>
        <w:left w:val="none" w:sz="0" w:space="0" w:color="auto"/>
        <w:bottom w:val="none" w:sz="0" w:space="0" w:color="auto"/>
        <w:right w:val="none" w:sz="0" w:space="0" w:color="auto"/>
      </w:divBdr>
    </w:div>
    <w:div w:id="872963541">
      <w:bodyDiv w:val="1"/>
      <w:marLeft w:val="0"/>
      <w:marRight w:val="0"/>
      <w:marTop w:val="0"/>
      <w:marBottom w:val="0"/>
      <w:divBdr>
        <w:top w:val="none" w:sz="0" w:space="0" w:color="auto"/>
        <w:left w:val="none" w:sz="0" w:space="0" w:color="auto"/>
        <w:bottom w:val="none" w:sz="0" w:space="0" w:color="auto"/>
        <w:right w:val="none" w:sz="0" w:space="0" w:color="auto"/>
      </w:divBdr>
    </w:div>
    <w:div w:id="1128359211">
      <w:bodyDiv w:val="1"/>
      <w:marLeft w:val="0"/>
      <w:marRight w:val="0"/>
      <w:marTop w:val="0"/>
      <w:marBottom w:val="0"/>
      <w:divBdr>
        <w:top w:val="none" w:sz="0" w:space="0" w:color="auto"/>
        <w:left w:val="none" w:sz="0" w:space="0" w:color="auto"/>
        <w:bottom w:val="none" w:sz="0" w:space="0" w:color="auto"/>
        <w:right w:val="none" w:sz="0" w:space="0" w:color="auto"/>
      </w:divBdr>
    </w:div>
    <w:div w:id="1401248675">
      <w:bodyDiv w:val="1"/>
      <w:marLeft w:val="0"/>
      <w:marRight w:val="0"/>
      <w:marTop w:val="0"/>
      <w:marBottom w:val="0"/>
      <w:divBdr>
        <w:top w:val="none" w:sz="0" w:space="0" w:color="auto"/>
        <w:left w:val="none" w:sz="0" w:space="0" w:color="auto"/>
        <w:bottom w:val="none" w:sz="0" w:space="0" w:color="auto"/>
        <w:right w:val="none" w:sz="0" w:space="0" w:color="auto"/>
      </w:divBdr>
    </w:div>
    <w:div w:id="1458641167">
      <w:bodyDiv w:val="1"/>
      <w:marLeft w:val="0"/>
      <w:marRight w:val="0"/>
      <w:marTop w:val="0"/>
      <w:marBottom w:val="0"/>
      <w:divBdr>
        <w:top w:val="none" w:sz="0" w:space="0" w:color="auto"/>
        <w:left w:val="none" w:sz="0" w:space="0" w:color="auto"/>
        <w:bottom w:val="none" w:sz="0" w:space="0" w:color="auto"/>
        <w:right w:val="none" w:sz="0" w:space="0" w:color="auto"/>
      </w:divBdr>
    </w:div>
    <w:div w:id="1507944218">
      <w:bodyDiv w:val="1"/>
      <w:marLeft w:val="0"/>
      <w:marRight w:val="0"/>
      <w:marTop w:val="0"/>
      <w:marBottom w:val="0"/>
      <w:divBdr>
        <w:top w:val="none" w:sz="0" w:space="0" w:color="auto"/>
        <w:left w:val="none" w:sz="0" w:space="0" w:color="auto"/>
        <w:bottom w:val="none" w:sz="0" w:space="0" w:color="auto"/>
        <w:right w:val="none" w:sz="0" w:space="0" w:color="auto"/>
      </w:divBdr>
    </w:div>
    <w:div w:id="1731149903">
      <w:bodyDiv w:val="1"/>
      <w:marLeft w:val="0"/>
      <w:marRight w:val="0"/>
      <w:marTop w:val="0"/>
      <w:marBottom w:val="0"/>
      <w:divBdr>
        <w:top w:val="none" w:sz="0" w:space="0" w:color="auto"/>
        <w:left w:val="none" w:sz="0" w:space="0" w:color="auto"/>
        <w:bottom w:val="none" w:sz="0" w:space="0" w:color="auto"/>
        <w:right w:val="none" w:sz="0" w:space="0" w:color="auto"/>
      </w:divBdr>
    </w:div>
    <w:div w:id="2047442762">
      <w:bodyDiv w:val="1"/>
      <w:marLeft w:val="0"/>
      <w:marRight w:val="0"/>
      <w:marTop w:val="0"/>
      <w:marBottom w:val="0"/>
      <w:divBdr>
        <w:top w:val="none" w:sz="0" w:space="0" w:color="auto"/>
        <w:left w:val="none" w:sz="0" w:space="0" w:color="auto"/>
        <w:bottom w:val="none" w:sz="0" w:space="0" w:color="auto"/>
        <w:right w:val="none" w:sz="0" w:space="0" w:color="auto"/>
      </w:divBdr>
    </w:div>
    <w:div w:id="2071683147">
      <w:bodyDiv w:val="1"/>
      <w:marLeft w:val="0"/>
      <w:marRight w:val="0"/>
      <w:marTop w:val="0"/>
      <w:marBottom w:val="0"/>
      <w:divBdr>
        <w:top w:val="none" w:sz="0" w:space="0" w:color="auto"/>
        <w:left w:val="none" w:sz="0" w:space="0" w:color="auto"/>
        <w:bottom w:val="none" w:sz="0" w:space="0" w:color="auto"/>
        <w:right w:val="none" w:sz="0" w:space="0" w:color="auto"/>
      </w:divBdr>
    </w:div>
    <w:div w:id="2138446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ches-publics.gouv.fr" TargetMode="External"/><Relationship Id="rId18" Type="http://schemas.openxmlformats.org/officeDocument/2006/relationships/hyperlink" Target="http://www.impots.gouv.fr/" TargetMode="External"/><Relationship Id="rId26" Type="http://schemas.openxmlformats.org/officeDocument/2006/relationships/hyperlink" Target="mailto:nepasr&#233;pondre@marches-publics.gouv.fr" TargetMode="External"/><Relationship Id="rId3" Type="http://schemas.openxmlformats.org/officeDocument/2006/relationships/customXml" Target="../customXml/item3.xml"/><Relationship Id="rId21" Type="http://schemas.openxmlformats.org/officeDocument/2006/relationships/hyperlink" Target="http://www.rsi.fr/demo-mon-compte"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economie.gouv.fr/daj/formulaires-declaration-candidat" TargetMode="External"/><Relationship Id="rId25" Type="http://schemas.openxmlformats.org/officeDocument/2006/relationships/image" Target="media/image2.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economie.gouv.fr/daj/marches-publics" TargetMode="External"/><Relationship Id="rId20" Type="http://schemas.openxmlformats.org/officeDocument/2006/relationships/hyperlink" Target="http://www.msa-idf.fr/lfr/attestations-msa" TargetMode="Externa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marches-publics.gouv.fr"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ec.europa.eu/tools/espd/filter?lang=fr" TargetMode="External"/><Relationship Id="rId23" Type="http://schemas.openxmlformats.org/officeDocument/2006/relationships/hyperlink" Target="http://www.marches-publics.gouv.fr" TargetMode="External"/><Relationship Id="rId28" Type="http://schemas.openxmlformats.org/officeDocument/2006/relationships/hyperlink" Target="https://esignature.ec.europa.eu/efda/tl-browser/"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mon.urssaf.fr/" TargetMode="External"/><Relationship Id="rId31" Type="http://schemas.openxmlformats.org/officeDocument/2006/relationships/hyperlink" Target="mailto:greffe.ta-paris@juriadm.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epasr&#233;pondre@marches-publics.gouv.fr" TargetMode="External"/><Relationship Id="rId22" Type="http://schemas.openxmlformats.org/officeDocument/2006/relationships/hyperlink" Target="http://www.net-entreprises.fr" TargetMode="External"/><Relationship Id="rId27" Type="http://schemas.openxmlformats.org/officeDocument/2006/relationships/hyperlink" Target="https://www.ssi.gouv.fr/liste-produits-et-services-qualifies." TargetMode="External"/><Relationship Id="rId30" Type="http://schemas.openxmlformats.org/officeDocument/2006/relationships/hyperlink" Target="http://www.marches-publics.gouv.fr" TargetMode="External"/><Relationship Id="rId35" Type="http://schemas.microsoft.com/office/2011/relationships/people" Target="people.xml"/><Relationship Id="rId8"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2C1CD0BD6AAE24E9729FC2AAD873D6D" ma:contentTypeVersion="0" ma:contentTypeDescription="Crée un document." ma:contentTypeScope="" ma:versionID="54410e562043fc837f3324e71b5f1958">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1579C-6D8B-4E6E-BDD3-E7ED974499CC}">
  <ds:schemaRefs>
    <ds:schemaRef ds:uri="http://schemas.microsoft.com/office/infopath/2007/PartnerControls"/>
    <ds:schemaRef ds:uri="http://www.w3.org/XML/1998/namespace"/>
    <ds:schemaRef ds:uri="http://purl.org/dc/terms/"/>
    <ds:schemaRef ds:uri="http://schemas.microsoft.com/office/2006/metadata/properties"/>
    <ds:schemaRef ds:uri="http://purl.org/dc/dcmitype/"/>
    <ds:schemaRef ds:uri="http://schemas.microsoft.com/office/2006/documentManagement/type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6278564B-048D-4585-A5B3-148888EA10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8554894-AAB2-492A-9287-14D5BB589B5E}">
  <ds:schemaRefs>
    <ds:schemaRef ds:uri="http://schemas.microsoft.com/sharepoint/v3/contenttype/forms"/>
  </ds:schemaRefs>
</ds:datastoreItem>
</file>

<file path=customXml/itemProps4.xml><?xml version="1.0" encoding="utf-8"?>
<ds:datastoreItem xmlns:ds="http://schemas.openxmlformats.org/officeDocument/2006/customXml" ds:itemID="{E9034FE4-E39E-4162-B3DE-3BEA4A35B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25</Pages>
  <Words>9456</Words>
  <Characters>52010</Characters>
  <Application>Microsoft Office Word</Application>
  <DocSecurity>0</DocSecurity>
  <Lines>433</Lines>
  <Paragraphs>122</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61344</CharactersWithSpaces>
  <SharedDoc>false</SharedDoc>
  <HLinks>
    <vt:vector size="300" baseType="variant">
      <vt:variant>
        <vt:i4>4849788</vt:i4>
      </vt:variant>
      <vt:variant>
        <vt:i4>252</vt:i4>
      </vt:variant>
      <vt:variant>
        <vt:i4>0</vt:i4>
      </vt:variant>
      <vt:variant>
        <vt:i4>5</vt:i4>
      </vt:variant>
      <vt:variant>
        <vt:lpwstr>mailto:greffe.ta-paris@juriadm.fr</vt:lpwstr>
      </vt:variant>
      <vt:variant>
        <vt:lpwstr/>
      </vt:variant>
      <vt:variant>
        <vt:i4>6881329</vt:i4>
      </vt:variant>
      <vt:variant>
        <vt:i4>249</vt:i4>
      </vt:variant>
      <vt:variant>
        <vt:i4>0</vt:i4>
      </vt:variant>
      <vt:variant>
        <vt:i4>5</vt:i4>
      </vt:variant>
      <vt:variant>
        <vt:lpwstr>http://www.marches-publics.gouv.fr/</vt:lpwstr>
      </vt:variant>
      <vt:variant>
        <vt:lpwstr/>
      </vt:variant>
      <vt:variant>
        <vt:i4>2031643</vt:i4>
      </vt:variant>
      <vt:variant>
        <vt:i4>246</vt:i4>
      </vt:variant>
      <vt:variant>
        <vt:i4>0</vt:i4>
      </vt:variant>
      <vt:variant>
        <vt:i4>5</vt:i4>
      </vt:variant>
      <vt:variant>
        <vt:lpwstr>https://esignature.ec.europa.eu/efda/tl-browser/</vt:lpwstr>
      </vt:variant>
      <vt:variant>
        <vt:lpwstr/>
      </vt:variant>
      <vt:variant>
        <vt:i4>5308435</vt:i4>
      </vt:variant>
      <vt:variant>
        <vt:i4>243</vt:i4>
      </vt:variant>
      <vt:variant>
        <vt:i4>0</vt:i4>
      </vt:variant>
      <vt:variant>
        <vt:i4>5</vt:i4>
      </vt:variant>
      <vt:variant>
        <vt:lpwstr>https://www.ssi.gouv.fr/liste-produits-et-services-qualifies.</vt:lpwstr>
      </vt:variant>
      <vt:variant>
        <vt:lpwstr/>
      </vt:variant>
      <vt:variant>
        <vt:i4>6881329</vt:i4>
      </vt:variant>
      <vt:variant>
        <vt:i4>240</vt:i4>
      </vt:variant>
      <vt:variant>
        <vt:i4>0</vt:i4>
      </vt:variant>
      <vt:variant>
        <vt:i4>5</vt:i4>
      </vt:variant>
      <vt:variant>
        <vt:lpwstr>http://www.marches-publics.gouv.fr/</vt:lpwstr>
      </vt:variant>
      <vt:variant>
        <vt:lpwstr/>
      </vt:variant>
      <vt:variant>
        <vt:i4>6881329</vt:i4>
      </vt:variant>
      <vt:variant>
        <vt:i4>237</vt:i4>
      </vt:variant>
      <vt:variant>
        <vt:i4>0</vt:i4>
      </vt:variant>
      <vt:variant>
        <vt:i4>5</vt:i4>
      </vt:variant>
      <vt:variant>
        <vt:lpwstr>http://www.marches-publics.gouv.fr/</vt:lpwstr>
      </vt:variant>
      <vt:variant>
        <vt:lpwstr/>
      </vt:variant>
      <vt:variant>
        <vt:i4>17</vt:i4>
      </vt:variant>
      <vt:variant>
        <vt:i4>234</vt:i4>
      </vt:variant>
      <vt:variant>
        <vt:i4>0</vt:i4>
      </vt:variant>
      <vt:variant>
        <vt:i4>5</vt:i4>
      </vt:variant>
      <vt:variant>
        <vt:lpwstr>http://www.economie.gouv.fr/daj/formulaires-declaration-candidat</vt:lpwstr>
      </vt:variant>
      <vt:variant>
        <vt:lpwstr/>
      </vt:variant>
      <vt:variant>
        <vt:i4>2556010</vt:i4>
      </vt:variant>
      <vt:variant>
        <vt:i4>231</vt:i4>
      </vt:variant>
      <vt:variant>
        <vt:i4>0</vt:i4>
      </vt:variant>
      <vt:variant>
        <vt:i4>5</vt:i4>
      </vt:variant>
      <vt:variant>
        <vt:lpwstr>http://www.economie.gouv.fr/daj/marches-publics</vt:lpwstr>
      </vt:variant>
      <vt:variant>
        <vt:lpwstr/>
      </vt:variant>
      <vt:variant>
        <vt:i4>4063281</vt:i4>
      </vt:variant>
      <vt:variant>
        <vt:i4>228</vt:i4>
      </vt:variant>
      <vt:variant>
        <vt:i4>0</vt:i4>
      </vt:variant>
      <vt:variant>
        <vt:i4>5</vt:i4>
      </vt:variant>
      <vt:variant>
        <vt:lpwstr>https://ec.europa.eu/tools/espd/filter?lang=fr</vt:lpwstr>
      </vt:variant>
      <vt:variant>
        <vt:lpwstr/>
      </vt:variant>
      <vt:variant>
        <vt:i4>6881329</vt:i4>
      </vt:variant>
      <vt:variant>
        <vt:i4>225</vt:i4>
      </vt:variant>
      <vt:variant>
        <vt:i4>0</vt:i4>
      </vt:variant>
      <vt:variant>
        <vt:i4>5</vt:i4>
      </vt:variant>
      <vt:variant>
        <vt:lpwstr>http://www.marches-publics.gouv.fr/</vt:lpwstr>
      </vt:variant>
      <vt:variant>
        <vt:lpwstr/>
      </vt:variant>
      <vt:variant>
        <vt:i4>2031672</vt:i4>
      </vt:variant>
      <vt:variant>
        <vt:i4>218</vt:i4>
      </vt:variant>
      <vt:variant>
        <vt:i4>0</vt:i4>
      </vt:variant>
      <vt:variant>
        <vt:i4>5</vt:i4>
      </vt:variant>
      <vt:variant>
        <vt:lpwstr/>
      </vt:variant>
      <vt:variant>
        <vt:lpwstr>_Toc124152892</vt:lpwstr>
      </vt:variant>
      <vt:variant>
        <vt:i4>2031672</vt:i4>
      </vt:variant>
      <vt:variant>
        <vt:i4>212</vt:i4>
      </vt:variant>
      <vt:variant>
        <vt:i4>0</vt:i4>
      </vt:variant>
      <vt:variant>
        <vt:i4>5</vt:i4>
      </vt:variant>
      <vt:variant>
        <vt:lpwstr/>
      </vt:variant>
      <vt:variant>
        <vt:lpwstr>_Toc124152891</vt:lpwstr>
      </vt:variant>
      <vt:variant>
        <vt:i4>2031672</vt:i4>
      </vt:variant>
      <vt:variant>
        <vt:i4>206</vt:i4>
      </vt:variant>
      <vt:variant>
        <vt:i4>0</vt:i4>
      </vt:variant>
      <vt:variant>
        <vt:i4>5</vt:i4>
      </vt:variant>
      <vt:variant>
        <vt:lpwstr/>
      </vt:variant>
      <vt:variant>
        <vt:lpwstr>_Toc124152890</vt:lpwstr>
      </vt:variant>
      <vt:variant>
        <vt:i4>1966136</vt:i4>
      </vt:variant>
      <vt:variant>
        <vt:i4>200</vt:i4>
      </vt:variant>
      <vt:variant>
        <vt:i4>0</vt:i4>
      </vt:variant>
      <vt:variant>
        <vt:i4>5</vt:i4>
      </vt:variant>
      <vt:variant>
        <vt:lpwstr/>
      </vt:variant>
      <vt:variant>
        <vt:lpwstr>_Toc124152889</vt:lpwstr>
      </vt:variant>
      <vt:variant>
        <vt:i4>1966136</vt:i4>
      </vt:variant>
      <vt:variant>
        <vt:i4>194</vt:i4>
      </vt:variant>
      <vt:variant>
        <vt:i4>0</vt:i4>
      </vt:variant>
      <vt:variant>
        <vt:i4>5</vt:i4>
      </vt:variant>
      <vt:variant>
        <vt:lpwstr/>
      </vt:variant>
      <vt:variant>
        <vt:lpwstr>_Toc124152888</vt:lpwstr>
      </vt:variant>
      <vt:variant>
        <vt:i4>1966136</vt:i4>
      </vt:variant>
      <vt:variant>
        <vt:i4>188</vt:i4>
      </vt:variant>
      <vt:variant>
        <vt:i4>0</vt:i4>
      </vt:variant>
      <vt:variant>
        <vt:i4>5</vt:i4>
      </vt:variant>
      <vt:variant>
        <vt:lpwstr/>
      </vt:variant>
      <vt:variant>
        <vt:lpwstr>_Toc124152887</vt:lpwstr>
      </vt:variant>
      <vt:variant>
        <vt:i4>1966136</vt:i4>
      </vt:variant>
      <vt:variant>
        <vt:i4>182</vt:i4>
      </vt:variant>
      <vt:variant>
        <vt:i4>0</vt:i4>
      </vt:variant>
      <vt:variant>
        <vt:i4>5</vt:i4>
      </vt:variant>
      <vt:variant>
        <vt:lpwstr/>
      </vt:variant>
      <vt:variant>
        <vt:lpwstr>_Toc124152886</vt:lpwstr>
      </vt:variant>
      <vt:variant>
        <vt:i4>1966136</vt:i4>
      </vt:variant>
      <vt:variant>
        <vt:i4>176</vt:i4>
      </vt:variant>
      <vt:variant>
        <vt:i4>0</vt:i4>
      </vt:variant>
      <vt:variant>
        <vt:i4>5</vt:i4>
      </vt:variant>
      <vt:variant>
        <vt:lpwstr/>
      </vt:variant>
      <vt:variant>
        <vt:lpwstr>_Toc124152885</vt:lpwstr>
      </vt:variant>
      <vt:variant>
        <vt:i4>1966136</vt:i4>
      </vt:variant>
      <vt:variant>
        <vt:i4>170</vt:i4>
      </vt:variant>
      <vt:variant>
        <vt:i4>0</vt:i4>
      </vt:variant>
      <vt:variant>
        <vt:i4>5</vt:i4>
      </vt:variant>
      <vt:variant>
        <vt:lpwstr/>
      </vt:variant>
      <vt:variant>
        <vt:lpwstr>_Toc124152884</vt:lpwstr>
      </vt:variant>
      <vt:variant>
        <vt:i4>1966136</vt:i4>
      </vt:variant>
      <vt:variant>
        <vt:i4>164</vt:i4>
      </vt:variant>
      <vt:variant>
        <vt:i4>0</vt:i4>
      </vt:variant>
      <vt:variant>
        <vt:i4>5</vt:i4>
      </vt:variant>
      <vt:variant>
        <vt:lpwstr/>
      </vt:variant>
      <vt:variant>
        <vt:lpwstr>_Toc124152883</vt:lpwstr>
      </vt:variant>
      <vt:variant>
        <vt:i4>1966136</vt:i4>
      </vt:variant>
      <vt:variant>
        <vt:i4>158</vt:i4>
      </vt:variant>
      <vt:variant>
        <vt:i4>0</vt:i4>
      </vt:variant>
      <vt:variant>
        <vt:i4>5</vt:i4>
      </vt:variant>
      <vt:variant>
        <vt:lpwstr/>
      </vt:variant>
      <vt:variant>
        <vt:lpwstr>_Toc124152882</vt:lpwstr>
      </vt:variant>
      <vt:variant>
        <vt:i4>1966136</vt:i4>
      </vt:variant>
      <vt:variant>
        <vt:i4>152</vt:i4>
      </vt:variant>
      <vt:variant>
        <vt:i4>0</vt:i4>
      </vt:variant>
      <vt:variant>
        <vt:i4>5</vt:i4>
      </vt:variant>
      <vt:variant>
        <vt:lpwstr/>
      </vt:variant>
      <vt:variant>
        <vt:lpwstr>_Toc124152881</vt:lpwstr>
      </vt:variant>
      <vt:variant>
        <vt:i4>1966136</vt:i4>
      </vt:variant>
      <vt:variant>
        <vt:i4>146</vt:i4>
      </vt:variant>
      <vt:variant>
        <vt:i4>0</vt:i4>
      </vt:variant>
      <vt:variant>
        <vt:i4>5</vt:i4>
      </vt:variant>
      <vt:variant>
        <vt:lpwstr/>
      </vt:variant>
      <vt:variant>
        <vt:lpwstr>_Toc124152880</vt:lpwstr>
      </vt:variant>
      <vt:variant>
        <vt:i4>1114168</vt:i4>
      </vt:variant>
      <vt:variant>
        <vt:i4>140</vt:i4>
      </vt:variant>
      <vt:variant>
        <vt:i4>0</vt:i4>
      </vt:variant>
      <vt:variant>
        <vt:i4>5</vt:i4>
      </vt:variant>
      <vt:variant>
        <vt:lpwstr/>
      </vt:variant>
      <vt:variant>
        <vt:lpwstr>_Toc124152879</vt:lpwstr>
      </vt:variant>
      <vt:variant>
        <vt:i4>1114168</vt:i4>
      </vt:variant>
      <vt:variant>
        <vt:i4>134</vt:i4>
      </vt:variant>
      <vt:variant>
        <vt:i4>0</vt:i4>
      </vt:variant>
      <vt:variant>
        <vt:i4>5</vt:i4>
      </vt:variant>
      <vt:variant>
        <vt:lpwstr/>
      </vt:variant>
      <vt:variant>
        <vt:lpwstr>_Toc124152878</vt:lpwstr>
      </vt:variant>
      <vt:variant>
        <vt:i4>1114168</vt:i4>
      </vt:variant>
      <vt:variant>
        <vt:i4>128</vt:i4>
      </vt:variant>
      <vt:variant>
        <vt:i4>0</vt:i4>
      </vt:variant>
      <vt:variant>
        <vt:i4>5</vt:i4>
      </vt:variant>
      <vt:variant>
        <vt:lpwstr/>
      </vt:variant>
      <vt:variant>
        <vt:lpwstr>_Toc124152877</vt:lpwstr>
      </vt:variant>
      <vt:variant>
        <vt:i4>1114168</vt:i4>
      </vt:variant>
      <vt:variant>
        <vt:i4>122</vt:i4>
      </vt:variant>
      <vt:variant>
        <vt:i4>0</vt:i4>
      </vt:variant>
      <vt:variant>
        <vt:i4>5</vt:i4>
      </vt:variant>
      <vt:variant>
        <vt:lpwstr/>
      </vt:variant>
      <vt:variant>
        <vt:lpwstr>_Toc124152876</vt:lpwstr>
      </vt:variant>
      <vt:variant>
        <vt:i4>1114168</vt:i4>
      </vt:variant>
      <vt:variant>
        <vt:i4>116</vt:i4>
      </vt:variant>
      <vt:variant>
        <vt:i4>0</vt:i4>
      </vt:variant>
      <vt:variant>
        <vt:i4>5</vt:i4>
      </vt:variant>
      <vt:variant>
        <vt:lpwstr/>
      </vt:variant>
      <vt:variant>
        <vt:lpwstr>_Toc124152875</vt:lpwstr>
      </vt:variant>
      <vt:variant>
        <vt:i4>1114168</vt:i4>
      </vt:variant>
      <vt:variant>
        <vt:i4>110</vt:i4>
      </vt:variant>
      <vt:variant>
        <vt:i4>0</vt:i4>
      </vt:variant>
      <vt:variant>
        <vt:i4>5</vt:i4>
      </vt:variant>
      <vt:variant>
        <vt:lpwstr/>
      </vt:variant>
      <vt:variant>
        <vt:lpwstr>_Toc124152874</vt:lpwstr>
      </vt:variant>
      <vt:variant>
        <vt:i4>1114168</vt:i4>
      </vt:variant>
      <vt:variant>
        <vt:i4>104</vt:i4>
      </vt:variant>
      <vt:variant>
        <vt:i4>0</vt:i4>
      </vt:variant>
      <vt:variant>
        <vt:i4>5</vt:i4>
      </vt:variant>
      <vt:variant>
        <vt:lpwstr/>
      </vt:variant>
      <vt:variant>
        <vt:lpwstr>_Toc124152873</vt:lpwstr>
      </vt:variant>
      <vt:variant>
        <vt:i4>1114168</vt:i4>
      </vt:variant>
      <vt:variant>
        <vt:i4>98</vt:i4>
      </vt:variant>
      <vt:variant>
        <vt:i4>0</vt:i4>
      </vt:variant>
      <vt:variant>
        <vt:i4>5</vt:i4>
      </vt:variant>
      <vt:variant>
        <vt:lpwstr/>
      </vt:variant>
      <vt:variant>
        <vt:lpwstr>_Toc124152872</vt:lpwstr>
      </vt:variant>
      <vt:variant>
        <vt:i4>1114168</vt:i4>
      </vt:variant>
      <vt:variant>
        <vt:i4>92</vt:i4>
      </vt:variant>
      <vt:variant>
        <vt:i4>0</vt:i4>
      </vt:variant>
      <vt:variant>
        <vt:i4>5</vt:i4>
      </vt:variant>
      <vt:variant>
        <vt:lpwstr/>
      </vt:variant>
      <vt:variant>
        <vt:lpwstr>_Toc124152871</vt:lpwstr>
      </vt:variant>
      <vt:variant>
        <vt:i4>1114168</vt:i4>
      </vt:variant>
      <vt:variant>
        <vt:i4>86</vt:i4>
      </vt:variant>
      <vt:variant>
        <vt:i4>0</vt:i4>
      </vt:variant>
      <vt:variant>
        <vt:i4>5</vt:i4>
      </vt:variant>
      <vt:variant>
        <vt:lpwstr/>
      </vt:variant>
      <vt:variant>
        <vt:lpwstr>_Toc124152870</vt:lpwstr>
      </vt:variant>
      <vt:variant>
        <vt:i4>1048632</vt:i4>
      </vt:variant>
      <vt:variant>
        <vt:i4>80</vt:i4>
      </vt:variant>
      <vt:variant>
        <vt:i4>0</vt:i4>
      </vt:variant>
      <vt:variant>
        <vt:i4>5</vt:i4>
      </vt:variant>
      <vt:variant>
        <vt:lpwstr/>
      </vt:variant>
      <vt:variant>
        <vt:lpwstr>_Toc124152869</vt:lpwstr>
      </vt:variant>
      <vt:variant>
        <vt:i4>1048632</vt:i4>
      </vt:variant>
      <vt:variant>
        <vt:i4>74</vt:i4>
      </vt:variant>
      <vt:variant>
        <vt:i4>0</vt:i4>
      </vt:variant>
      <vt:variant>
        <vt:i4>5</vt:i4>
      </vt:variant>
      <vt:variant>
        <vt:lpwstr/>
      </vt:variant>
      <vt:variant>
        <vt:lpwstr>_Toc124152868</vt:lpwstr>
      </vt:variant>
      <vt:variant>
        <vt:i4>1048632</vt:i4>
      </vt:variant>
      <vt:variant>
        <vt:i4>68</vt:i4>
      </vt:variant>
      <vt:variant>
        <vt:i4>0</vt:i4>
      </vt:variant>
      <vt:variant>
        <vt:i4>5</vt:i4>
      </vt:variant>
      <vt:variant>
        <vt:lpwstr/>
      </vt:variant>
      <vt:variant>
        <vt:lpwstr>_Toc124152867</vt:lpwstr>
      </vt:variant>
      <vt:variant>
        <vt:i4>1048632</vt:i4>
      </vt:variant>
      <vt:variant>
        <vt:i4>62</vt:i4>
      </vt:variant>
      <vt:variant>
        <vt:i4>0</vt:i4>
      </vt:variant>
      <vt:variant>
        <vt:i4>5</vt:i4>
      </vt:variant>
      <vt:variant>
        <vt:lpwstr/>
      </vt:variant>
      <vt:variant>
        <vt:lpwstr>_Toc124152866</vt:lpwstr>
      </vt:variant>
      <vt:variant>
        <vt:i4>1048632</vt:i4>
      </vt:variant>
      <vt:variant>
        <vt:i4>56</vt:i4>
      </vt:variant>
      <vt:variant>
        <vt:i4>0</vt:i4>
      </vt:variant>
      <vt:variant>
        <vt:i4>5</vt:i4>
      </vt:variant>
      <vt:variant>
        <vt:lpwstr/>
      </vt:variant>
      <vt:variant>
        <vt:lpwstr>_Toc124152865</vt:lpwstr>
      </vt:variant>
      <vt:variant>
        <vt:i4>1048632</vt:i4>
      </vt:variant>
      <vt:variant>
        <vt:i4>50</vt:i4>
      </vt:variant>
      <vt:variant>
        <vt:i4>0</vt:i4>
      </vt:variant>
      <vt:variant>
        <vt:i4>5</vt:i4>
      </vt:variant>
      <vt:variant>
        <vt:lpwstr/>
      </vt:variant>
      <vt:variant>
        <vt:lpwstr>_Toc124152864</vt:lpwstr>
      </vt:variant>
      <vt:variant>
        <vt:i4>1048632</vt:i4>
      </vt:variant>
      <vt:variant>
        <vt:i4>44</vt:i4>
      </vt:variant>
      <vt:variant>
        <vt:i4>0</vt:i4>
      </vt:variant>
      <vt:variant>
        <vt:i4>5</vt:i4>
      </vt:variant>
      <vt:variant>
        <vt:lpwstr/>
      </vt:variant>
      <vt:variant>
        <vt:lpwstr>_Toc124152863</vt:lpwstr>
      </vt:variant>
      <vt:variant>
        <vt:i4>1048632</vt:i4>
      </vt:variant>
      <vt:variant>
        <vt:i4>38</vt:i4>
      </vt:variant>
      <vt:variant>
        <vt:i4>0</vt:i4>
      </vt:variant>
      <vt:variant>
        <vt:i4>5</vt:i4>
      </vt:variant>
      <vt:variant>
        <vt:lpwstr/>
      </vt:variant>
      <vt:variant>
        <vt:lpwstr>_Toc124152862</vt:lpwstr>
      </vt:variant>
      <vt:variant>
        <vt:i4>1048632</vt:i4>
      </vt:variant>
      <vt:variant>
        <vt:i4>32</vt:i4>
      </vt:variant>
      <vt:variant>
        <vt:i4>0</vt:i4>
      </vt:variant>
      <vt:variant>
        <vt:i4>5</vt:i4>
      </vt:variant>
      <vt:variant>
        <vt:lpwstr/>
      </vt:variant>
      <vt:variant>
        <vt:lpwstr>_Toc124152861</vt:lpwstr>
      </vt:variant>
      <vt:variant>
        <vt:i4>1048632</vt:i4>
      </vt:variant>
      <vt:variant>
        <vt:i4>26</vt:i4>
      </vt:variant>
      <vt:variant>
        <vt:i4>0</vt:i4>
      </vt:variant>
      <vt:variant>
        <vt:i4>5</vt:i4>
      </vt:variant>
      <vt:variant>
        <vt:lpwstr/>
      </vt:variant>
      <vt:variant>
        <vt:lpwstr>_Toc124152860</vt:lpwstr>
      </vt:variant>
      <vt:variant>
        <vt:i4>1245240</vt:i4>
      </vt:variant>
      <vt:variant>
        <vt:i4>20</vt:i4>
      </vt:variant>
      <vt:variant>
        <vt:i4>0</vt:i4>
      </vt:variant>
      <vt:variant>
        <vt:i4>5</vt:i4>
      </vt:variant>
      <vt:variant>
        <vt:lpwstr/>
      </vt:variant>
      <vt:variant>
        <vt:lpwstr>_Toc124152859</vt:lpwstr>
      </vt:variant>
      <vt:variant>
        <vt:i4>1245240</vt:i4>
      </vt:variant>
      <vt:variant>
        <vt:i4>14</vt:i4>
      </vt:variant>
      <vt:variant>
        <vt:i4>0</vt:i4>
      </vt:variant>
      <vt:variant>
        <vt:i4>5</vt:i4>
      </vt:variant>
      <vt:variant>
        <vt:lpwstr/>
      </vt:variant>
      <vt:variant>
        <vt:lpwstr>_Toc124152858</vt:lpwstr>
      </vt:variant>
      <vt:variant>
        <vt:i4>1245240</vt:i4>
      </vt:variant>
      <vt:variant>
        <vt:i4>8</vt:i4>
      </vt:variant>
      <vt:variant>
        <vt:i4>0</vt:i4>
      </vt:variant>
      <vt:variant>
        <vt:i4>5</vt:i4>
      </vt:variant>
      <vt:variant>
        <vt:lpwstr/>
      </vt:variant>
      <vt:variant>
        <vt:lpwstr>_Toc124152857</vt:lpwstr>
      </vt:variant>
      <vt:variant>
        <vt:i4>1245240</vt:i4>
      </vt:variant>
      <vt:variant>
        <vt:i4>2</vt:i4>
      </vt:variant>
      <vt:variant>
        <vt:i4>0</vt:i4>
      </vt:variant>
      <vt:variant>
        <vt:i4>5</vt:i4>
      </vt:variant>
      <vt:variant>
        <vt:lpwstr/>
      </vt:variant>
      <vt:variant>
        <vt:lpwstr>_Toc124152856</vt:lpwstr>
      </vt:variant>
      <vt:variant>
        <vt:i4>4063284</vt:i4>
      </vt:variant>
      <vt:variant>
        <vt:i4>6</vt:i4>
      </vt:variant>
      <vt:variant>
        <vt:i4>0</vt:i4>
      </vt:variant>
      <vt:variant>
        <vt:i4>5</vt:i4>
      </vt:variant>
      <vt:variant>
        <vt:lpwstr>https://www.code-commande-publique.com/arrete-du-22-mars-2019-fixant-les-modalites-de-mise-a-disposition-des-documents-de-la-consultation-et-de-la-copie-de-sauvegarde/</vt:lpwstr>
      </vt:variant>
      <vt:variant>
        <vt:lpwstr/>
      </vt:variant>
      <vt:variant>
        <vt:i4>4128811</vt:i4>
      </vt:variant>
      <vt:variant>
        <vt:i4>3</vt:i4>
      </vt:variant>
      <vt:variant>
        <vt:i4>0</vt:i4>
      </vt:variant>
      <vt:variant>
        <vt:i4>5</vt:i4>
      </vt:variant>
      <vt:variant>
        <vt:lpwstr>https://www.code-commande-publique.com/copie-de-sauvegarde/</vt:lpwstr>
      </vt:variant>
      <vt:variant>
        <vt:lpwstr/>
      </vt:variant>
      <vt:variant>
        <vt:i4>3670074</vt:i4>
      </vt:variant>
      <vt:variant>
        <vt:i4>0</vt:i4>
      </vt:variant>
      <vt:variant>
        <vt:i4>0</vt:i4>
      </vt:variant>
      <vt:variant>
        <vt:i4>5</vt:i4>
      </vt:variant>
      <vt:variant>
        <vt:lpwstr>https://www.legifrance.gouv.fr/jorf/id/JORFTEXT000046828885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KURT-09608</dc:creator>
  <cp:keywords/>
  <cp:lastModifiedBy>CRUCERU COSMINA MARIA (CNAM / Paris)</cp:lastModifiedBy>
  <cp:revision>50</cp:revision>
  <cp:lastPrinted>2014-07-25T14:53:00Z</cp:lastPrinted>
  <dcterms:created xsi:type="dcterms:W3CDTF">2025-07-21T10:10:00Z</dcterms:created>
  <dcterms:modified xsi:type="dcterms:W3CDTF">2025-07-24T13:55:00Z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0x010100F2C1CD0BD6AAE24E9729FC2AAD873D6D</vt:lpwstr>
  </property>
</Properties>
</file>